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B7BC6" w14:textId="47094D19" w:rsidR="00017069" w:rsidRPr="00306C50" w:rsidRDefault="00846B14" w:rsidP="001E29DE">
      <w:pPr>
        <w:shd w:val="clear" w:color="auto" w:fill="C5E0B3" w:themeFill="accent6" w:themeFillTint="66"/>
        <w:spacing w:line="276" w:lineRule="auto"/>
        <w:jc w:val="center"/>
        <w:rPr>
          <w:rFonts w:ascii="Times New Roman" w:hAnsi="Times New Roman" w:cs="Times New Roman"/>
          <w:b/>
          <w:bCs/>
          <w:sz w:val="24"/>
          <w:szCs w:val="24"/>
          <w:lang w:val="fr-ML"/>
        </w:rPr>
      </w:pPr>
      <w:r w:rsidRPr="00306C50">
        <w:rPr>
          <w:rFonts w:ascii="Times New Roman" w:hAnsi="Times New Roman" w:cs="Times New Roman"/>
          <w:b/>
          <w:bCs/>
          <w:sz w:val="24"/>
          <w:szCs w:val="24"/>
          <w:lang w:val="fr-ML"/>
        </w:rPr>
        <w:t>Avis de recrutement d’un consultant international pour l’évaluation du P</w:t>
      </w:r>
      <w:r w:rsidR="000B5485">
        <w:rPr>
          <w:rFonts w:ascii="Times New Roman" w:hAnsi="Times New Roman" w:cs="Times New Roman"/>
          <w:b/>
          <w:bCs/>
          <w:sz w:val="24"/>
          <w:szCs w:val="24"/>
          <w:lang w:val="fr-ML"/>
        </w:rPr>
        <w:t xml:space="preserve">lan </w:t>
      </w:r>
      <w:r w:rsidRPr="00306C50">
        <w:rPr>
          <w:rFonts w:ascii="Times New Roman" w:hAnsi="Times New Roman" w:cs="Times New Roman"/>
          <w:b/>
          <w:bCs/>
          <w:sz w:val="24"/>
          <w:szCs w:val="24"/>
          <w:lang w:val="fr-ML"/>
        </w:rPr>
        <w:t>S</w:t>
      </w:r>
      <w:r w:rsidR="000B5485">
        <w:rPr>
          <w:rFonts w:ascii="Times New Roman" w:hAnsi="Times New Roman" w:cs="Times New Roman"/>
          <w:b/>
          <w:bCs/>
          <w:sz w:val="24"/>
          <w:szCs w:val="24"/>
          <w:lang w:val="fr-ML"/>
        </w:rPr>
        <w:t xml:space="preserve">tratégique </w:t>
      </w:r>
      <w:r w:rsidRPr="00306C50">
        <w:rPr>
          <w:rFonts w:ascii="Times New Roman" w:hAnsi="Times New Roman" w:cs="Times New Roman"/>
          <w:b/>
          <w:bCs/>
          <w:sz w:val="24"/>
          <w:szCs w:val="24"/>
          <w:lang w:val="fr-ML"/>
        </w:rPr>
        <w:t>N</w:t>
      </w:r>
      <w:r w:rsidR="000B5485">
        <w:rPr>
          <w:rFonts w:ascii="Times New Roman" w:hAnsi="Times New Roman" w:cs="Times New Roman"/>
          <w:b/>
          <w:bCs/>
          <w:sz w:val="24"/>
          <w:szCs w:val="24"/>
          <w:lang w:val="fr-ML"/>
        </w:rPr>
        <w:t xml:space="preserve">ational </w:t>
      </w:r>
      <w:r w:rsidRPr="00306C50">
        <w:rPr>
          <w:rFonts w:ascii="Times New Roman" w:hAnsi="Times New Roman" w:cs="Times New Roman"/>
          <w:b/>
          <w:bCs/>
          <w:sz w:val="24"/>
          <w:szCs w:val="24"/>
          <w:lang w:val="fr-ML"/>
        </w:rPr>
        <w:t>I</w:t>
      </w:r>
      <w:r w:rsidR="000B5485">
        <w:rPr>
          <w:rFonts w:ascii="Times New Roman" w:hAnsi="Times New Roman" w:cs="Times New Roman"/>
          <w:b/>
          <w:bCs/>
          <w:sz w:val="24"/>
          <w:szCs w:val="24"/>
          <w:lang w:val="fr-ML"/>
        </w:rPr>
        <w:t>ntégré VIH/Sida-Tuberculose et Hépatites Virales</w:t>
      </w:r>
      <w:r w:rsidRPr="00306C50">
        <w:rPr>
          <w:rFonts w:ascii="Times New Roman" w:hAnsi="Times New Roman" w:cs="Times New Roman"/>
          <w:b/>
          <w:bCs/>
          <w:sz w:val="24"/>
          <w:szCs w:val="24"/>
          <w:lang w:val="fr-ML"/>
        </w:rPr>
        <w:t xml:space="preserve"> 2021-2025 et l’élaboration d’un nouveau plan pour 2026-2030</w:t>
      </w:r>
      <w:r w:rsidR="001E29DE" w:rsidRPr="00306C50">
        <w:rPr>
          <w:rFonts w:ascii="Times New Roman" w:hAnsi="Times New Roman" w:cs="Times New Roman"/>
          <w:b/>
          <w:bCs/>
          <w:sz w:val="24"/>
          <w:szCs w:val="24"/>
          <w:lang w:val="fr-ML"/>
        </w:rPr>
        <w:t>.</w:t>
      </w:r>
    </w:p>
    <w:p w14:paraId="5DFEECB4" w14:textId="0F12702C" w:rsidR="00846B14" w:rsidRPr="00B45A71" w:rsidRDefault="00846B14" w:rsidP="00B45A71">
      <w:pPr>
        <w:pStyle w:val="ListParagraph"/>
        <w:numPr>
          <w:ilvl w:val="0"/>
          <w:numId w:val="1"/>
        </w:numPr>
        <w:spacing w:before="120" w:after="0" w:line="276" w:lineRule="auto"/>
        <w:rPr>
          <w:rFonts w:ascii="Times New Roman" w:hAnsi="Times New Roman" w:cs="Times New Roman"/>
          <w:b/>
          <w:color w:val="000000" w:themeColor="text1"/>
          <w:sz w:val="24"/>
          <w:szCs w:val="24"/>
          <w:lang w:val="fr-ML"/>
        </w:rPr>
      </w:pPr>
      <w:r w:rsidRPr="00B45A71">
        <w:rPr>
          <w:rFonts w:ascii="Times New Roman" w:hAnsi="Times New Roman" w:cs="Times New Roman"/>
          <w:b/>
          <w:color w:val="000000" w:themeColor="text1"/>
          <w:sz w:val="24"/>
          <w:szCs w:val="24"/>
          <w:lang w:val="fr-ML"/>
        </w:rPr>
        <w:t>Contexte</w:t>
      </w:r>
      <w:r w:rsidR="001E29DE" w:rsidRPr="00B45A71">
        <w:rPr>
          <w:rFonts w:ascii="Times New Roman" w:hAnsi="Times New Roman" w:cs="Times New Roman"/>
          <w:b/>
          <w:color w:val="000000" w:themeColor="text1"/>
          <w:sz w:val="24"/>
          <w:szCs w:val="24"/>
          <w:lang w:val="fr-ML"/>
        </w:rPr>
        <w:t xml:space="preserve"> </w:t>
      </w:r>
      <w:r w:rsidRPr="00B45A71">
        <w:rPr>
          <w:rFonts w:ascii="Times New Roman" w:hAnsi="Times New Roman" w:cs="Times New Roman"/>
          <w:b/>
          <w:color w:val="000000" w:themeColor="text1"/>
          <w:sz w:val="24"/>
          <w:szCs w:val="24"/>
          <w:lang w:val="fr-ML"/>
        </w:rPr>
        <w:t>/</w:t>
      </w:r>
      <w:r w:rsidR="001E29DE" w:rsidRPr="00B45A71">
        <w:rPr>
          <w:rFonts w:ascii="Times New Roman" w:hAnsi="Times New Roman" w:cs="Times New Roman"/>
          <w:b/>
          <w:color w:val="000000" w:themeColor="text1"/>
          <w:sz w:val="24"/>
          <w:szCs w:val="24"/>
          <w:lang w:val="fr-ML"/>
        </w:rPr>
        <w:t xml:space="preserve"> </w:t>
      </w:r>
      <w:r w:rsidRPr="00B45A71">
        <w:rPr>
          <w:rFonts w:ascii="Times New Roman" w:hAnsi="Times New Roman" w:cs="Times New Roman"/>
          <w:b/>
          <w:color w:val="000000" w:themeColor="text1"/>
          <w:sz w:val="24"/>
          <w:szCs w:val="24"/>
          <w:lang w:val="fr-ML"/>
        </w:rPr>
        <w:t>justification :</w:t>
      </w:r>
    </w:p>
    <w:p w14:paraId="17CBAB8E" w14:textId="77777777" w:rsidR="00846B14" w:rsidRPr="00B45A71" w:rsidRDefault="00846B14" w:rsidP="00B45A71">
      <w:pPr>
        <w:spacing w:line="276" w:lineRule="auto"/>
        <w:jc w:val="both"/>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 xml:space="preserve">La revue finale du Plan Stratégique National Intégré de lutte contre le VIH/SIDA, la Tuberculose et les hépatites virales du Mali (PSNI 2021-2025) et de son Plan de Suivi et Evaluation (PSE 2021-2025) est une étape importante pour évaluer les réussites et les défis de la mise en œuvre des politiques de lutte contre le VIH/SIDA, la Tuberculose et les Hépatites virales. Elle permet de dresser un bilan complet des stratégies de mise en œuvre, de corriger les insuffisances identifiées et de proposer des ajustements nécessaires pour les années à venir, assurant ainsi que les objectifs de santé publique et les engagements internationaux soient atteints de manière optimale et durable. </w:t>
      </w:r>
    </w:p>
    <w:p w14:paraId="7B812B38" w14:textId="77777777" w:rsidR="00846B14" w:rsidRPr="00B45A71" w:rsidRDefault="00846B14" w:rsidP="00B45A71">
      <w:pPr>
        <w:spacing w:line="276" w:lineRule="auto"/>
        <w:jc w:val="both"/>
        <w:rPr>
          <w:rFonts w:ascii="Times New Roman" w:hAnsi="Times New Roman" w:cs="Times New Roman"/>
          <w:color w:val="000000" w:themeColor="text1"/>
          <w:sz w:val="24"/>
          <w:szCs w:val="24"/>
          <w:lang w:val="fr-ML"/>
        </w:rPr>
      </w:pPr>
      <w:bookmarkStart w:id="0" w:name="_Hlk205745583"/>
      <w:r w:rsidRPr="00B45A71">
        <w:rPr>
          <w:rFonts w:ascii="Times New Roman" w:hAnsi="Times New Roman" w:cs="Times New Roman"/>
          <w:sz w:val="24"/>
          <w:szCs w:val="24"/>
          <w:lang w:val="fr-ML"/>
        </w:rPr>
        <w:t xml:space="preserve">Le Cadre Stratégique National de Lutte contre le VIH est élaboré par </w:t>
      </w:r>
      <w:bookmarkEnd w:id="0"/>
      <w:r w:rsidRPr="00B45A71">
        <w:rPr>
          <w:rFonts w:ascii="Times New Roman" w:hAnsi="Times New Roman" w:cs="Times New Roman"/>
          <w:sz w:val="24"/>
          <w:szCs w:val="24"/>
          <w:lang w:val="fr-ML"/>
        </w:rPr>
        <w:t xml:space="preserve">le </w:t>
      </w:r>
      <w:r w:rsidRPr="00B45A71">
        <w:rPr>
          <w:rFonts w:ascii="Times New Roman" w:hAnsi="Times New Roman" w:cs="Times New Roman"/>
          <w:color w:val="000000" w:themeColor="text1"/>
          <w:sz w:val="24"/>
          <w:szCs w:val="24"/>
          <w:lang w:val="fr-ML"/>
        </w:rPr>
        <w:t xml:space="preserve">Secrétariat Exécutif du Haut Conseil National de Lutte contre le Sida (SEHCNLS), Il constitue la référence nationale de la politique de lutte contre le VIH et le sida du Mali.  </w:t>
      </w:r>
      <w:bookmarkStart w:id="1" w:name="_Hlk205746865"/>
      <w:bookmarkStart w:id="2" w:name="_Hlk205749068"/>
      <w:r w:rsidRPr="00B45A71">
        <w:rPr>
          <w:rFonts w:ascii="Times New Roman" w:hAnsi="Times New Roman" w:cs="Times New Roman"/>
          <w:color w:val="000000" w:themeColor="text1"/>
          <w:sz w:val="24"/>
          <w:szCs w:val="24"/>
          <w:lang w:val="fr-ML"/>
        </w:rPr>
        <w:t xml:space="preserve">En 2020 </w:t>
      </w:r>
      <w:bookmarkEnd w:id="1"/>
      <w:bookmarkEnd w:id="2"/>
      <w:r w:rsidRPr="00B45A71">
        <w:rPr>
          <w:rFonts w:ascii="Times New Roman" w:hAnsi="Times New Roman" w:cs="Times New Roman"/>
          <w:color w:val="000000" w:themeColor="text1"/>
          <w:sz w:val="24"/>
          <w:szCs w:val="24"/>
          <w:lang w:val="fr-ML"/>
        </w:rPr>
        <w:t>le Ministère de la Santé et du Développement Social (MSDS) a élaboré son plan sectoriel dénommé Plan Stratégique National Intégré de lutte contre le VIH/Sida, la Tuberculose et les Hépatites Virales 2021-2025 (PSNI 2021-2025) et de son PSE en 2021, sous l’égide de la Cellule Sectorielle de Lutte contre le VIH/Sida, la Tuberculose et les Hépatites virales (CSLS-TBH). L’approche organisationnelle, structurelle et financière qui est proposée dans le cadre de ce plan vise une coordination efficiente, une décentralisation opérationnelle des services et l’intégration de l’offre de prévention et de soins, de la réponse aux maladies prioritaires ciblées le VIH/Sida, la Tuberculose (TB), les Hépatites Virales selon une approche de santé publique. Celle-ci vise à améliorer la santé globale des populations, s’inscrivant dans la réforme du système de santé Mali Action Plan (MAP). Ces deux initiatives constituent le socle systémique à partir duquel la riposte aux trois maladies est construite.</w:t>
      </w:r>
    </w:p>
    <w:p w14:paraId="2563EBDF" w14:textId="77777777" w:rsidR="00846B14" w:rsidRPr="00B45A71" w:rsidRDefault="00846B14" w:rsidP="00B45A71">
      <w:pPr>
        <w:spacing w:line="276" w:lineRule="auto"/>
        <w:jc w:val="both"/>
        <w:rPr>
          <w:rFonts w:ascii="Times New Roman" w:hAnsi="Times New Roman" w:cs="Times New Roman"/>
          <w:color w:val="000000" w:themeColor="text1"/>
          <w:sz w:val="24"/>
          <w:szCs w:val="24"/>
          <w:lang w:val="fr-ML"/>
        </w:rPr>
      </w:pPr>
      <w:bookmarkStart w:id="3" w:name="_Hlk205745680"/>
      <w:bookmarkStart w:id="4" w:name="_Hlk205742640"/>
      <w:r w:rsidRPr="00B45A71">
        <w:rPr>
          <w:rFonts w:ascii="Times New Roman" w:hAnsi="Times New Roman" w:cs="Times New Roman"/>
          <w:sz w:val="24"/>
          <w:szCs w:val="24"/>
          <w:lang w:val="fr-ML"/>
        </w:rPr>
        <w:t>Le Secrétariat Exécutif du Haut Conseil National de Lutte contre le Sida (SEHCNLS) a élaboré un nouveau Cadre Stratégique National sur le VIH pour la période 2022-2026</w:t>
      </w:r>
      <w:bookmarkEnd w:id="3"/>
      <w:r w:rsidRPr="00B45A71">
        <w:rPr>
          <w:rFonts w:ascii="Times New Roman" w:hAnsi="Times New Roman" w:cs="Times New Roman"/>
          <w:sz w:val="24"/>
          <w:szCs w:val="24"/>
          <w:lang w:val="fr-ML"/>
        </w:rPr>
        <w:t xml:space="preserve">. </w:t>
      </w:r>
      <w:bookmarkEnd w:id="4"/>
      <w:r w:rsidRPr="00B45A71">
        <w:rPr>
          <w:rFonts w:ascii="Times New Roman" w:hAnsi="Times New Roman" w:cs="Times New Roman"/>
          <w:color w:val="000000" w:themeColor="text1"/>
          <w:sz w:val="24"/>
          <w:szCs w:val="24"/>
          <w:lang w:val="fr-ML"/>
        </w:rPr>
        <w:t>Afin de s’aligner sur le Cadre Stratégique National sur le VIH pour la période 2022-2026 et couvrir le 7ème cycle des subventions du Fonds mondial de lutte contre le paludisme, le VIH et la tuberculose (GC7 2024-2026), le Plan Stratégique National Intégré de lutte contre le VIH/SIDA, la Tuberculose et les Hépatites virales du Mali (PSNI 2021-2025) a été revu à mi-parcours en 2023 et étendu à 2026.</w:t>
      </w:r>
    </w:p>
    <w:p w14:paraId="055C8C7A" w14:textId="77777777" w:rsidR="00846B14" w:rsidRPr="00B45A71" w:rsidRDefault="00846B14" w:rsidP="00B45A71">
      <w:pPr>
        <w:spacing w:line="276" w:lineRule="auto"/>
        <w:jc w:val="both"/>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 xml:space="preserve">Après cinq (5) ans de mise en œuvre, le ministère en charge de la santé à travers la CSLS-TBH </w:t>
      </w:r>
      <w:r w:rsidRPr="00B45A71">
        <w:rPr>
          <w:rFonts w:ascii="Times New Roman" w:eastAsia="Calibri" w:hAnsi="Times New Roman" w:cs="Times New Roman"/>
          <w:color w:val="000000" w:themeColor="text1"/>
          <w:sz w:val="24"/>
          <w:szCs w:val="24"/>
          <w:lang w:val="fr-ML"/>
        </w:rPr>
        <w:t xml:space="preserve">en collaboration avec les partenaires techniques et financiers va procéder à la revue finale de performance </w:t>
      </w:r>
      <w:r w:rsidRPr="00B45A71">
        <w:rPr>
          <w:rFonts w:ascii="Times New Roman" w:hAnsi="Times New Roman" w:cs="Times New Roman"/>
          <w:color w:val="000000" w:themeColor="text1"/>
          <w:sz w:val="24"/>
          <w:szCs w:val="24"/>
          <w:lang w:val="fr-ML"/>
        </w:rPr>
        <w:t>du PSNI et de son PSE. Cela afin d’évaluer l’impact, la pertinence et l’efficacité de ce plan et apprécier la gouvernance de sa mise en œuvre et son alignement au cycle programmatique de la « Stratégie mondiale de lutte contre le sida, 2021-2026 : Mettre fin aux inégalités ; mettre fin au sida » du Programme commun des Nations Unies sur le VIH/sida</w:t>
      </w:r>
      <w:bookmarkStart w:id="5" w:name="_Hlk205749366"/>
      <w:r w:rsidRPr="00B45A71">
        <w:rPr>
          <w:rFonts w:ascii="Times New Roman" w:hAnsi="Times New Roman" w:cs="Times New Roman"/>
          <w:color w:val="000000" w:themeColor="text1"/>
          <w:sz w:val="24"/>
          <w:szCs w:val="24"/>
          <w:lang w:val="fr-ML"/>
        </w:rPr>
        <w:t xml:space="preserve">, </w:t>
      </w:r>
      <w:bookmarkStart w:id="6" w:name="_Hlk205742716"/>
      <w:r w:rsidRPr="00B45A71">
        <w:rPr>
          <w:rFonts w:ascii="Times New Roman" w:hAnsi="Times New Roman" w:cs="Times New Roman"/>
          <w:color w:val="000000" w:themeColor="text1"/>
          <w:sz w:val="24"/>
          <w:szCs w:val="24"/>
          <w:lang w:val="fr-ML"/>
        </w:rPr>
        <w:t xml:space="preserve">la Stratégie mondiale de lutte contre la tuberculose 2016-2035, adoptée par l'Organisation Mondiale de la Santé (OMS), visant à mettre fin à l'épidémie de tuberculose (TB) d'ici 2035 ; la stratégie mondiale de lutte contre les hépatites virales pour la période 2021-2026, élaborée </w:t>
      </w:r>
      <w:r w:rsidRPr="00B45A71">
        <w:rPr>
          <w:rFonts w:ascii="Times New Roman" w:hAnsi="Times New Roman" w:cs="Times New Roman"/>
          <w:color w:val="000000" w:themeColor="text1"/>
          <w:sz w:val="24"/>
          <w:szCs w:val="24"/>
          <w:lang w:val="fr-ML"/>
        </w:rPr>
        <w:lastRenderedPageBreak/>
        <w:t>par l'Organisation Mondiale de la Santé (OMS), pour éliminer ces maladies comme problème majeur de santé publique d'ici 2030.</w:t>
      </w:r>
    </w:p>
    <w:bookmarkEnd w:id="5"/>
    <w:bookmarkEnd w:id="6"/>
    <w:p w14:paraId="0C535143" w14:textId="2F3173BF" w:rsidR="00A30B92" w:rsidRDefault="00846B14" w:rsidP="00704621">
      <w:pPr>
        <w:spacing w:after="0" w:line="276" w:lineRule="auto"/>
        <w:jc w:val="both"/>
        <w:rPr>
          <w:rFonts w:ascii="Times New Roman" w:eastAsia="Calibri" w:hAnsi="Times New Roman" w:cs="Times New Roman"/>
          <w:color w:val="000000" w:themeColor="text1"/>
          <w:sz w:val="24"/>
          <w:szCs w:val="24"/>
          <w:lang w:val="fr-ML"/>
        </w:rPr>
      </w:pPr>
      <w:r w:rsidRPr="00B45A71">
        <w:rPr>
          <w:rFonts w:ascii="Times New Roman" w:eastAsia="Calibri" w:hAnsi="Times New Roman" w:cs="Times New Roman"/>
          <w:color w:val="000000" w:themeColor="text1"/>
          <w:sz w:val="24"/>
          <w:szCs w:val="24"/>
          <w:lang w:val="fr-ML"/>
        </w:rPr>
        <w:t>L’étape finale de cette revue est d’élaborer le nouveau plan stratégique intégrée 2026-2030,</w:t>
      </w:r>
      <w:r w:rsidRPr="00B45A71">
        <w:rPr>
          <w:rFonts w:ascii="Times New Roman" w:eastAsia="Calibri" w:hAnsi="Times New Roman" w:cs="Times New Roman"/>
          <w:sz w:val="24"/>
          <w:szCs w:val="24"/>
          <w:lang w:val="fr-ML"/>
        </w:rPr>
        <w:t xml:space="preserve"> son plan de suivi- évaluation (PSE) et le plan opérationnel budgété (PO) 2026-2028</w:t>
      </w:r>
      <w:r w:rsidRPr="00B45A71">
        <w:rPr>
          <w:rFonts w:ascii="Times New Roman" w:eastAsia="Calibri" w:hAnsi="Times New Roman" w:cs="Times New Roman"/>
          <w:color w:val="000000" w:themeColor="text1"/>
          <w:sz w:val="24"/>
          <w:szCs w:val="24"/>
          <w:lang w:val="fr-ML"/>
        </w:rPr>
        <w:t xml:space="preserve">. </w:t>
      </w:r>
      <w:r w:rsidR="00F776E4" w:rsidRPr="00B45A71">
        <w:rPr>
          <w:rFonts w:ascii="Times New Roman" w:eastAsia="Calibri" w:hAnsi="Times New Roman" w:cs="Times New Roman"/>
          <w:color w:val="000000" w:themeColor="text1"/>
          <w:sz w:val="24"/>
          <w:szCs w:val="24"/>
          <w:lang w:val="fr-ML"/>
        </w:rPr>
        <w:t xml:space="preserve">Pour se faire, la CSLS TBH avec l’appui de ses partenaires techniques et financiers, sollicitent des experts nationaux et </w:t>
      </w:r>
      <w:r w:rsidR="00D21BA9">
        <w:rPr>
          <w:rFonts w:ascii="Times New Roman" w:eastAsia="Calibri" w:hAnsi="Times New Roman" w:cs="Times New Roman"/>
          <w:color w:val="000000" w:themeColor="text1"/>
          <w:sz w:val="24"/>
          <w:szCs w:val="24"/>
          <w:lang w:val="fr-ML"/>
        </w:rPr>
        <w:t xml:space="preserve">un </w:t>
      </w:r>
      <w:r w:rsidR="00F776E4" w:rsidRPr="00B45A71">
        <w:rPr>
          <w:rFonts w:ascii="Times New Roman" w:eastAsia="Calibri" w:hAnsi="Times New Roman" w:cs="Times New Roman"/>
          <w:color w:val="000000" w:themeColor="text1"/>
          <w:sz w:val="24"/>
          <w:szCs w:val="24"/>
          <w:lang w:val="fr-ML"/>
        </w:rPr>
        <w:t>internationa</w:t>
      </w:r>
      <w:r w:rsidR="00D21BA9">
        <w:rPr>
          <w:rFonts w:ascii="Times New Roman" w:eastAsia="Calibri" w:hAnsi="Times New Roman" w:cs="Times New Roman"/>
          <w:color w:val="000000" w:themeColor="text1"/>
          <w:sz w:val="24"/>
          <w:szCs w:val="24"/>
          <w:lang w:val="fr-ML"/>
        </w:rPr>
        <w:t xml:space="preserve">l lead </w:t>
      </w:r>
      <w:r w:rsidR="00A30B92">
        <w:rPr>
          <w:rFonts w:ascii="Times New Roman" w:eastAsia="Calibri" w:hAnsi="Times New Roman" w:cs="Times New Roman"/>
          <w:color w:val="000000" w:themeColor="text1"/>
          <w:sz w:val="24"/>
          <w:szCs w:val="24"/>
          <w:lang w:val="fr-ML"/>
        </w:rPr>
        <w:t xml:space="preserve">dont le </w:t>
      </w:r>
      <w:r w:rsidR="00704621">
        <w:rPr>
          <w:rFonts w:ascii="Times New Roman" w:eastAsia="Calibri" w:hAnsi="Times New Roman" w:cs="Times New Roman"/>
          <w:color w:val="000000" w:themeColor="text1"/>
          <w:sz w:val="24"/>
          <w:szCs w:val="24"/>
          <w:lang w:val="fr-ML"/>
        </w:rPr>
        <w:t xml:space="preserve">rôle </w:t>
      </w:r>
      <w:r w:rsidR="00A30B92">
        <w:rPr>
          <w:rFonts w:ascii="Times New Roman" w:eastAsia="Calibri" w:hAnsi="Times New Roman" w:cs="Times New Roman"/>
          <w:color w:val="000000" w:themeColor="text1"/>
          <w:sz w:val="24"/>
          <w:szCs w:val="24"/>
          <w:lang w:val="fr-ML"/>
        </w:rPr>
        <w:t>e</w:t>
      </w:r>
      <w:r w:rsidR="00D21BA9">
        <w:rPr>
          <w:rFonts w:ascii="Times New Roman" w:eastAsia="Calibri" w:hAnsi="Times New Roman" w:cs="Times New Roman"/>
          <w:color w:val="000000" w:themeColor="text1"/>
          <w:sz w:val="24"/>
          <w:szCs w:val="24"/>
          <w:lang w:val="fr-ML"/>
        </w:rPr>
        <w:t>st de coordonner le travail des consultants nationaux et groupes thématiques sous la supervision de la coordination de la CSLS-TBH</w:t>
      </w:r>
      <w:r w:rsidR="00704621">
        <w:rPr>
          <w:rFonts w:ascii="Times New Roman" w:eastAsia="Calibri" w:hAnsi="Times New Roman" w:cs="Times New Roman"/>
          <w:color w:val="000000" w:themeColor="text1"/>
          <w:sz w:val="24"/>
          <w:szCs w:val="24"/>
          <w:lang w:val="fr-ML"/>
        </w:rPr>
        <w:t xml:space="preserve"> et de p</w:t>
      </w:r>
      <w:r w:rsidR="00704621" w:rsidRPr="00704621">
        <w:rPr>
          <w:rFonts w:ascii="Times New Roman" w:eastAsia="Calibri" w:hAnsi="Times New Roman" w:cs="Times New Roman"/>
          <w:color w:val="000000" w:themeColor="text1"/>
          <w:sz w:val="24"/>
          <w:szCs w:val="24"/>
          <w:lang w:val="fr-ML"/>
        </w:rPr>
        <w:t xml:space="preserve">roduire les versions finales des différents </w:t>
      </w:r>
      <w:r w:rsidR="00704621">
        <w:rPr>
          <w:rFonts w:ascii="Times New Roman" w:eastAsia="Calibri" w:hAnsi="Times New Roman" w:cs="Times New Roman"/>
          <w:color w:val="000000" w:themeColor="text1"/>
          <w:sz w:val="24"/>
          <w:szCs w:val="24"/>
          <w:lang w:val="fr-ML"/>
        </w:rPr>
        <w:t xml:space="preserve">livrables attendus </w:t>
      </w:r>
      <w:r w:rsidR="00704621" w:rsidRPr="00704621">
        <w:rPr>
          <w:rFonts w:ascii="Times New Roman" w:eastAsia="Calibri" w:hAnsi="Times New Roman" w:cs="Times New Roman"/>
          <w:color w:val="000000" w:themeColor="text1"/>
          <w:sz w:val="24"/>
          <w:szCs w:val="24"/>
          <w:lang w:val="fr-ML"/>
        </w:rPr>
        <w:t>(PSNI, Plan de suivi-évaluation et plan opérationnel budgété)</w:t>
      </w:r>
      <w:r w:rsidR="00704621">
        <w:rPr>
          <w:rFonts w:ascii="Times New Roman" w:eastAsia="Calibri" w:hAnsi="Times New Roman" w:cs="Times New Roman"/>
          <w:color w:val="000000" w:themeColor="text1"/>
          <w:sz w:val="24"/>
          <w:szCs w:val="24"/>
          <w:lang w:val="fr-ML"/>
        </w:rPr>
        <w:t xml:space="preserve">. </w:t>
      </w:r>
      <w:r w:rsidR="00D21BA9">
        <w:rPr>
          <w:rFonts w:ascii="Times New Roman" w:eastAsia="Calibri" w:hAnsi="Times New Roman" w:cs="Times New Roman"/>
          <w:color w:val="000000" w:themeColor="text1"/>
          <w:sz w:val="24"/>
          <w:szCs w:val="24"/>
          <w:lang w:val="fr-ML"/>
        </w:rPr>
        <w:t xml:space="preserve">  </w:t>
      </w:r>
      <w:r w:rsidR="00A30B92">
        <w:rPr>
          <w:rFonts w:ascii="Times New Roman" w:eastAsia="Calibri" w:hAnsi="Times New Roman" w:cs="Times New Roman"/>
          <w:color w:val="000000" w:themeColor="text1"/>
          <w:sz w:val="24"/>
          <w:szCs w:val="24"/>
          <w:lang w:val="fr-ML"/>
        </w:rPr>
        <w:t xml:space="preserve"> </w:t>
      </w:r>
    </w:p>
    <w:p w14:paraId="4033F274" w14:textId="77777777" w:rsidR="00704621" w:rsidRPr="00B45A71" w:rsidRDefault="00704621" w:rsidP="00704621">
      <w:pPr>
        <w:spacing w:after="0" w:line="276" w:lineRule="auto"/>
        <w:jc w:val="both"/>
        <w:rPr>
          <w:rFonts w:ascii="Times New Roman" w:eastAsia="Calibri" w:hAnsi="Times New Roman" w:cs="Times New Roman"/>
          <w:color w:val="000000" w:themeColor="text1"/>
          <w:sz w:val="24"/>
          <w:szCs w:val="24"/>
          <w:lang w:val="fr-ML"/>
        </w:rPr>
      </w:pPr>
    </w:p>
    <w:p w14:paraId="10AAFF99" w14:textId="77777777" w:rsidR="00846B14" w:rsidRPr="00B45A71" w:rsidRDefault="00846B14" w:rsidP="00704621">
      <w:pPr>
        <w:rPr>
          <w:rFonts w:ascii="Times New Roman" w:hAnsi="Times New Roman" w:cs="Times New Roman"/>
          <w:b/>
          <w:color w:val="000000" w:themeColor="text1"/>
          <w:sz w:val="24"/>
          <w:szCs w:val="24"/>
          <w:lang w:val="fr-ML"/>
        </w:rPr>
      </w:pPr>
      <w:r w:rsidRPr="00B45A71">
        <w:rPr>
          <w:rFonts w:ascii="Times New Roman" w:hAnsi="Times New Roman" w:cs="Times New Roman"/>
          <w:b/>
          <w:color w:val="000000" w:themeColor="text1"/>
          <w:sz w:val="24"/>
          <w:szCs w:val="24"/>
          <w:lang w:val="fr-ML"/>
        </w:rPr>
        <w:t>Objectifs :</w:t>
      </w:r>
    </w:p>
    <w:p w14:paraId="0B1C4E8D" w14:textId="77777777" w:rsidR="00846B14" w:rsidRPr="00704621" w:rsidRDefault="00846B14" w:rsidP="00704621">
      <w:pPr>
        <w:spacing w:after="0" w:line="276" w:lineRule="auto"/>
        <w:jc w:val="both"/>
        <w:rPr>
          <w:rFonts w:ascii="Times New Roman" w:hAnsi="Times New Roman" w:cs="Times New Roman"/>
          <w:b/>
          <w:color w:val="000000" w:themeColor="text1"/>
          <w:sz w:val="24"/>
          <w:szCs w:val="24"/>
          <w:lang w:val="fr-ML"/>
        </w:rPr>
      </w:pPr>
    </w:p>
    <w:p w14:paraId="57FE3304" w14:textId="77777777" w:rsidR="00846B14" w:rsidRPr="00B45A71" w:rsidRDefault="00846B14" w:rsidP="00704621">
      <w:pPr>
        <w:pStyle w:val="ListParagraph"/>
        <w:numPr>
          <w:ilvl w:val="1"/>
          <w:numId w:val="2"/>
        </w:numPr>
        <w:spacing w:after="0" w:line="276" w:lineRule="auto"/>
        <w:jc w:val="both"/>
        <w:rPr>
          <w:rFonts w:ascii="Times New Roman" w:hAnsi="Times New Roman" w:cs="Times New Roman"/>
          <w:b/>
          <w:color w:val="000000" w:themeColor="text1"/>
          <w:sz w:val="24"/>
          <w:szCs w:val="24"/>
          <w:lang w:val="fr-ML"/>
        </w:rPr>
      </w:pPr>
      <w:r w:rsidRPr="00B45A71">
        <w:rPr>
          <w:rFonts w:ascii="Times New Roman" w:hAnsi="Times New Roman" w:cs="Times New Roman"/>
          <w:b/>
          <w:color w:val="000000" w:themeColor="text1"/>
          <w:sz w:val="24"/>
          <w:szCs w:val="24"/>
          <w:lang w:val="fr-ML"/>
        </w:rPr>
        <w:t>Objectif général</w:t>
      </w:r>
    </w:p>
    <w:p w14:paraId="4DF7F858" w14:textId="77777777" w:rsidR="00846B14" w:rsidRPr="00B45A71" w:rsidRDefault="00846B14" w:rsidP="00B45A71">
      <w:pPr>
        <w:spacing w:line="276" w:lineRule="auto"/>
        <w:jc w:val="both"/>
        <w:rPr>
          <w:rFonts w:ascii="Times New Roman" w:hAnsi="Times New Roman" w:cs="Times New Roman"/>
          <w:color w:val="000000" w:themeColor="text1"/>
          <w:sz w:val="24"/>
          <w:szCs w:val="24"/>
          <w:lang w:val="fr-ML"/>
        </w:rPr>
      </w:pPr>
      <w:bookmarkStart w:id="7" w:name="_Hlk210223167"/>
      <w:r w:rsidRPr="00B45A71">
        <w:rPr>
          <w:rFonts w:ascii="Times New Roman" w:hAnsi="Times New Roman" w:cs="Times New Roman"/>
          <w:color w:val="000000" w:themeColor="text1"/>
          <w:sz w:val="24"/>
          <w:szCs w:val="24"/>
          <w:lang w:val="fr-ML"/>
        </w:rPr>
        <w:t xml:space="preserve">L’objectif général est d’évaluer la mise en œuvre du PSNI (PSNI 2021-2025) et élaborer un nouveau PSNI 2026-2030 avec son PSE et son plan opérationnel, </w:t>
      </w:r>
    </w:p>
    <w:bookmarkEnd w:id="7"/>
    <w:p w14:paraId="3CFF2448" w14:textId="77777777" w:rsidR="00846B14" w:rsidRPr="00B45A71" w:rsidRDefault="00846B14" w:rsidP="00B45A71">
      <w:pPr>
        <w:pStyle w:val="ListParagraph"/>
        <w:numPr>
          <w:ilvl w:val="1"/>
          <w:numId w:val="2"/>
        </w:numPr>
        <w:spacing w:before="240" w:after="120" w:line="276" w:lineRule="auto"/>
        <w:jc w:val="both"/>
        <w:rPr>
          <w:rFonts w:ascii="Times New Roman" w:hAnsi="Times New Roman" w:cs="Times New Roman"/>
          <w:b/>
          <w:color w:val="000000" w:themeColor="text1"/>
          <w:sz w:val="24"/>
          <w:szCs w:val="24"/>
          <w:lang w:val="fr-ML"/>
        </w:rPr>
      </w:pPr>
      <w:r w:rsidRPr="00B45A71">
        <w:rPr>
          <w:rFonts w:ascii="Times New Roman" w:hAnsi="Times New Roman" w:cs="Times New Roman"/>
          <w:b/>
          <w:color w:val="000000" w:themeColor="text1"/>
          <w:sz w:val="24"/>
          <w:szCs w:val="24"/>
          <w:lang w:val="fr-ML"/>
        </w:rPr>
        <w:t xml:space="preserve">Objectifs spécifiques : </w:t>
      </w:r>
    </w:p>
    <w:p w14:paraId="231FAF9B" w14:textId="77777777" w:rsidR="00846B14" w:rsidRPr="00B45A71" w:rsidRDefault="00846B14" w:rsidP="00B45A71">
      <w:pPr>
        <w:pStyle w:val="Default"/>
        <w:spacing w:before="120" w:line="276" w:lineRule="auto"/>
        <w:jc w:val="both"/>
        <w:rPr>
          <w:rFonts w:ascii="Times New Roman" w:hAnsi="Times New Roman" w:cs="Times New Roman"/>
          <w:b/>
          <w:bCs/>
          <w:color w:val="000000" w:themeColor="text1"/>
          <w:lang w:val="fr-ML"/>
        </w:rPr>
      </w:pPr>
      <w:r w:rsidRPr="00B45A71">
        <w:rPr>
          <w:rFonts w:ascii="Times New Roman" w:hAnsi="Times New Roman" w:cs="Times New Roman"/>
          <w:b/>
          <w:bCs/>
          <w:color w:val="000000" w:themeColor="text1"/>
          <w:lang w:val="fr-ML"/>
        </w:rPr>
        <w:t>OS1 : Réaliser une revue épidémiologique du VIH/Sida, de la Tuberculose et des Hépatites virales du PSNI 2021-2025 et du PSE en priorisant l’évaluation des recommandations de la revue à mi-parcours du PSNI 2021-2025.</w:t>
      </w:r>
    </w:p>
    <w:p w14:paraId="11A091CC" w14:textId="77777777" w:rsidR="00846B14" w:rsidRPr="00B45A71" w:rsidRDefault="00846B14" w:rsidP="00B45A71">
      <w:pPr>
        <w:pStyle w:val="ListParagraph"/>
        <w:numPr>
          <w:ilvl w:val="0"/>
          <w:numId w:val="3"/>
        </w:numPr>
        <w:tabs>
          <w:tab w:val="left" w:pos="1820"/>
        </w:tabs>
        <w:spacing w:after="0" w:line="276" w:lineRule="auto"/>
        <w:rPr>
          <w:rFonts w:ascii="Times New Roman" w:eastAsia="Georgia" w:hAnsi="Times New Roman" w:cs="Times New Roman"/>
          <w:color w:val="000000" w:themeColor="text1"/>
          <w:sz w:val="24"/>
          <w:szCs w:val="24"/>
          <w:lang w:val="fr-ML"/>
        </w:rPr>
      </w:pPr>
      <w:r w:rsidRPr="00B45A71">
        <w:rPr>
          <w:rFonts w:ascii="Times New Roman" w:eastAsia="Georgia" w:hAnsi="Times New Roman" w:cs="Times New Roman"/>
          <w:color w:val="000000" w:themeColor="text1"/>
          <w:sz w:val="24"/>
          <w:szCs w:val="24"/>
          <w:lang w:val="fr-ML"/>
        </w:rPr>
        <w:t xml:space="preserve">Décrire et évaluer les systèmes nationaux de surveillance, de gestion des données et de communication de l’information, en portant une attention particulière à leur capacité à mesurer avec exactitude l’ampleur et les tendances de la charge de morbidité et de la mortalité du VIH/Sida de la tuberculose et les hépatites virales (incidence, prévalence), les résultats (comportements, succès thérapeutique), la couverture et les lacunes des interventions. </w:t>
      </w:r>
    </w:p>
    <w:p w14:paraId="5805F355" w14:textId="77777777" w:rsidR="00846B14" w:rsidRPr="00B45A71" w:rsidRDefault="00846B14" w:rsidP="00B45A71">
      <w:pPr>
        <w:pStyle w:val="ListParagraph"/>
        <w:numPr>
          <w:ilvl w:val="0"/>
          <w:numId w:val="3"/>
        </w:numPr>
        <w:tabs>
          <w:tab w:val="left" w:pos="1820"/>
        </w:tabs>
        <w:spacing w:after="0" w:line="276" w:lineRule="auto"/>
        <w:rPr>
          <w:rFonts w:ascii="Times New Roman" w:eastAsia="Georgia" w:hAnsi="Times New Roman" w:cs="Times New Roman"/>
          <w:color w:val="000000" w:themeColor="text1"/>
          <w:sz w:val="24"/>
          <w:szCs w:val="24"/>
          <w:lang w:val="fr-ML"/>
        </w:rPr>
      </w:pPr>
      <w:r w:rsidRPr="00B45A71">
        <w:rPr>
          <w:rFonts w:ascii="Times New Roman" w:eastAsia="Georgia" w:hAnsi="Times New Roman" w:cs="Times New Roman"/>
          <w:color w:val="000000" w:themeColor="text1"/>
          <w:sz w:val="24"/>
          <w:szCs w:val="24"/>
          <w:lang w:val="fr-ML"/>
        </w:rPr>
        <w:t>Décrire et évaluer la ventilation géographique de ces données à l’échelle nationale et régionale et par variables démographiques.</w:t>
      </w:r>
    </w:p>
    <w:p w14:paraId="7754F4DE" w14:textId="77777777" w:rsidR="00846B14" w:rsidRPr="00B45A71" w:rsidRDefault="00846B14" w:rsidP="00B45A71">
      <w:pPr>
        <w:pStyle w:val="ListParagraph"/>
        <w:numPr>
          <w:ilvl w:val="0"/>
          <w:numId w:val="3"/>
        </w:numPr>
        <w:tabs>
          <w:tab w:val="left" w:pos="1820"/>
        </w:tabs>
        <w:spacing w:after="0" w:line="276" w:lineRule="auto"/>
        <w:rPr>
          <w:rFonts w:ascii="Times New Roman" w:eastAsia="Georgia" w:hAnsi="Times New Roman" w:cs="Times New Roman"/>
          <w:color w:val="000000" w:themeColor="text1"/>
          <w:sz w:val="24"/>
          <w:szCs w:val="24"/>
          <w:lang w:val="fr-ML"/>
        </w:rPr>
      </w:pPr>
      <w:r w:rsidRPr="00B45A71">
        <w:rPr>
          <w:rFonts w:ascii="Times New Roman" w:eastAsia="Georgia" w:hAnsi="Times New Roman" w:cs="Times New Roman"/>
          <w:color w:val="000000" w:themeColor="text1"/>
          <w:sz w:val="24"/>
          <w:szCs w:val="24"/>
          <w:lang w:val="fr-ML"/>
        </w:rPr>
        <w:t xml:space="preserve">Evaluer la mise en œuvre des recommandations de l’évaluation à mi-parcours du PSNI </w:t>
      </w:r>
    </w:p>
    <w:p w14:paraId="1142E58F" w14:textId="77777777" w:rsidR="00846B14" w:rsidRPr="00B45A71" w:rsidRDefault="00846B14" w:rsidP="00B45A71">
      <w:pPr>
        <w:pStyle w:val="ListParagraph"/>
        <w:numPr>
          <w:ilvl w:val="0"/>
          <w:numId w:val="3"/>
        </w:numPr>
        <w:tabs>
          <w:tab w:val="left" w:pos="1820"/>
        </w:tabs>
        <w:spacing w:after="0" w:line="276" w:lineRule="auto"/>
        <w:rPr>
          <w:rFonts w:ascii="Times New Roman" w:eastAsia="Georgia" w:hAnsi="Times New Roman" w:cs="Times New Roman"/>
          <w:color w:val="000000" w:themeColor="text1"/>
          <w:sz w:val="24"/>
          <w:szCs w:val="24"/>
          <w:lang w:val="fr-ML"/>
        </w:rPr>
      </w:pPr>
      <w:r w:rsidRPr="00B45A71">
        <w:rPr>
          <w:rFonts w:ascii="Times New Roman" w:eastAsia="Georgia" w:hAnsi="Times New Roman" w:cs="Times New Roman"/>
          <w:color w:val="000000" w:themeColor="text1"/>
          <w:sz w:val="24"/>
          <w:szCs w:val="24"/>
          <w:lang w:val="fr-ML"/>
        </w:rPr>
        <w:t xml:space="preserve">Évaluer l’ampleur et les tendances de la charge de morbidité du VIH/Sida, de la Tuberculose et les Hépatites virales en utilisant les données routine, des enquêtes/étude d’autres données. </w:t>
      </w:r>
    </w:p>
    <w:p w14:paraId="4E6D4AA2" w14:textId="77777777" w:rsidR="00846B14" w:rsidRPr="00B45A71" w:rsidRDefault="00846B14" w:rsidP="00B45A71">
      <w:pPr>
        <w:pStyle w:val="ListParagraph"/>
        <w:numPr>
          <w:ilvl w:val="0"/>
          <w:numId w:val="3"/>
        </w:numPr>
        <w:tabs>
          <w:tab w:val="left" w:pos="1820"/>
        </w:tabs>
        <w:spacing w:after="0" w:line="276" w:lineRule="auto"/>
        <w:rPr>
          <w:rFonts w:ascii="Times New Roman" w:eastAsia="Georgia" w:hAnsi="Times New Roman" w:cs="Times New Roman"/>
          <w:color w:val="000000" w:themeColor="text1"/>
          <w:sz w:val="24"/>
          <w:szCs w:val="24"/>
          <w:lang w:val="fr-ML"/>
        </w:rPr>
      </w:pPr>
      <w:r w:rsidRPr="00B45A71">
        <w:rPr>
          <w:rFonts w:ascii="Times New Roman" w:eastAsia="Georgia" w:hAnsi="Times New Roman" w:cs="Times New Roman"/>
          <w:color w:val="000000" w:themeColor="text1"/>
          <w:sz w:val="24"/>
          <w:szCs w:val="24"/>
          <w:lang w:val="fr-ML"/>
        </w:rPr>
        <w:t>Evaluer le niveau d’atteintes des indicateurs par rapport aux cibles du PSNI ;</w:t>
      </w:r>
    </w:p>
    <w:p w14:paraId="51D4FEB8" w14:textId="77777777" w:rsidR="00846B14" w:rsidRPr="00B45A71" w:rsidRDefault="00846B14" w:rsidP="00B45A71">
      <w:pPr>
        <w:pStyle w:val="ListParagraph"/>
        <w:numPr>
          <w:ilvl w:val="0"/>
          <w:numId w:val="3"/>
        </w:numPr>
        <w:tabs>
          <w:tab w:val="left" w:pos="1820"/>
        </w:tabs>
        <w:spacing w:after="0" w:line="276" w:lineRule="auto"/>
        <w:rPr>
          <w:rFonts w:ascii="Times New Roman" w:eastAsia="Georgia" w:hAnsi="Times New Roman" w:cs="Times New Roman"/>
          <w:color w:val="000000" w:themeColor="text1"/>
          <w:sz w:val="24"/>
          <w:szCs w:val="24"/>
          <w:lang w:val="fr-ML"/>
        </w:rPr>
      </w:pPr>
      <w:r w:rsidRPr="00B45A71">
        <w:rPr>
          <w:rFonts w:ascii="Times New Roman" w:eastAsia="Georgia" w:hAnsi="Times New Roman" w:cs="Times New Roman"/>
          <w:color w:val="000000" w:themeColor="text1"/>
          <w:sz w:val="24"/>
          <w:szCs w:val="24"/>
          <w:lang w:val="fr-ML"/>
        </w:rPr>
        <w:t>Identifier les lacunes, les défis et les opportunités dans la mise en œuvre du PSNI 2021-2025</w:t>
      </w:r>
    </w:p>
    <w:p w14:paraId="733CB8D3" w14:textId="77777777" w:rsidR="00846B14" w:rsidRPr="00B45A71" w:rsidRDefault="00846B14" w:rsidP="00B45A71">
      <w:pPr>
        <w:pStyle w:val="ListParagraph"/>
        <w:numPr>
          <w:ilvl w:val="0"/>
          <w:numId w:val="3"/>
        </w:numPr>
        <w:tabs>
          <w:tab w:val="left" w:pos="1820"/>
        </w:tabs>
        <w:spacing w:after="0" w:line="276" w:lineRule="auto"/>
        <w:rPr>
          <w:rFonts w:ascii="Times New Roman" w:hAnsi="Times New Roman" w:cs="Times New Roman"/>
          <w:color w:val="000000" w:themeColor="text1"/>
          <w:sz w:val="24"/>
          <w:szCs w:val="24"/>
          <w:lang w:val="fr-ML"/>
        </w:rPr>
      </w:pPr>
      <w:r w:rsidRPr="00B45A71">
        <w:rPr>
          <w:rFonts w:ascii="Times New Roman" w:eastAsia="Georgia" w:hAnsi="Times New Roman" w:cs="Times New Roman"/>
          <w:color w:val="000000" w:themeColor="text1"/>
          <w:sz w:val="24"/>
          <w:szCs w:val="24"/>
          <w:lang w:val="fr-ML"/>
        </w:rPr>
        <w:t>Formuler des recommandations et propositions de solutions pour réorienter les actions et interventions</w:t>
      </w:r>
      <w:r w:rsidRPr="00B45A71">
        <w:rPr>
          <w:rFonts w:ascii="Times New Roman" w:hAnsi="Times New Roman" w:cs="Times New Roman"/>
          <w:color w:val="000000" w:themeColor="text1"/>
          <w:sz w:val="24"/>
          <w:szCs w:val="24"/>
          <w:lang w:val="fr-ML"/>
        </w:rPr>
        <w:t xml:space="preserve"> vers l’élimination des trois maladies.</w:t>
      </w:r>
    </w:p>
    <w:p w14:paraId="7B8B6AA3" w14:textId="77777777" w:rsidR="00846B14" w:rsidRPr="00B45A71" w:rsidRDefault="00846B14" w:rsidP="00B45A71">
      <w:pPr>
        <w:pStyle w:val="Default"/>
        <w:spacing w:before="120" w:line="276" w:lineRule="auto"/>
        <w:jc w:val="both"/>
        <w:rPr>
          <w:rFonts w:ascii="Times New Roman" w:hAnsi="Times New Roman" w:cs="Times New Roman"/>
          <w:b/>
          <w:bCs/>
          <w:color w:val="000000" w:themeColor="text1"/>
          <w:lang w:val="fr-ML"/>
        </w:rPr>
      </w:pPr>
      <w:r w:rsidRPr="00B45A71">
        <w:rPr>
          <w:rFonts w:ascii="Times New Roman" w:hAnsi="Times New Roman" w:cs="Times New Roman"/>
          <w:b/>
          <w:bCs/>
          <w:color w:val="000000" w:themeColor="text1"/>
          <w:lang w:val="fr-ML"/>
        </w:rPr>
        <w:t>OS2 : Réaliser une revue programmatique du VIH/Sida, de la Tuberculose et des Hépatites virales du PSNI et de son PSE 2021-2025.</w:t>
      </w:r>
    </w:p>
    <w:p w14:paraId="2E86F650" w14:textId="77777777" w:rsidR="00846B14" w:rsidRPr="00B45A71" w:rsidRDefault="00846B14" w:rsidP="00B45A71">
      <w:pPr>
        <w:pStyle w:val="ListParagraph"/>
        <w:numPr>
          <w:ilvl w:val="0"/>
          <w:numId w:val="3"/>
        </w:numPr>
        <w:tabs>
          <w:tab w:val="left" w:pos="1820"/>
        </w:tabs>
        <w:spacing w:after="0" w:line="276" w:lineRule="auto"/>
        <w:rPr>
          <w:rFonts w:ascii="Times New Roman" w:eastAsia="Georgia"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lastRenderedPageBreak/>
        <w:t xml:space="preserve">Evaluer la situation actuelle de la mise en œuvre des stratégies d’élimination à l’horizon 2030 du </w:t>
      </w:r>
      <w:r w:rsidRPr="00B45A71">
        <w:rPr>
          <w:rFonts w:ascii="Times New Roman" w:eastAsia="Georgia" w:hAnsi="Times New Roman" w:cs="Times New Roman"/>
          <w:color w:val="000000" w:themeColor="text1"/>
          <w:sz w:val="24"/>
          <w:szCs w:val="24"/>
          <w:lang w:val="fr-ML"/>
        </w:rPr>
        <w:t>VIH/Sida, de la Tuberculose et des Hépatites virales au Mali ainsi que les perspectives d’amélioration </w:t>
      </w:r>
    </w:p>
    <w:p w14:paraId="0AA421B9" w14:textId="77777777" w:rsidR="00846B14" w:rsidRPr="00B45A71" w:rsidRDefault="00846B14" w:rsidP="00B45A71">
      <w:pPr>
        <w:pStyle w:val="ListParagraph"/>
        <w:numPr>
          <w:ilvl w:val="0"/>
          <w:numId w:val="3"/>
        </w:numPr>
        <w:tabs>
          <w:tab w:val="left" w:pos="1820"/>
        </w:tabs>
        <w:spacing w:after="0" w:line="276" w:lineRule="auto"/>
        <w:rPr>
          <w:rFonts w:ascii="Times New Roman" w:eastAsia="Georgia" w:hAnsi="Times New Roman" w:cs="Times New Roman"/>
          <w:color w:val="000000" w:themeColor="text1"/>
          <w:sz w:val="24"/>
          <w:szCs w:val="24"/>
          <w:lang w:val="fr-ML"/>
        </w:rPr>
      </w:pPr>
      <w:r w:rsidRPr="00B45A71">
        <w:rPr>
          <w:rFonts w:ascii="Times New Roman" w:eastAsia="Georgia" w:hAnsi="Times New Roman" w:cs="Times New Roman"/>
          <w:color w:val="000000" w:themeColor="text1"/>
          <w:sz w:val="24"/>
          <w:szCs w:val="24"/>
          <w:lang w:val="fr-ML"/>
        </w:rPr>
        <w:t>Analyser les impacts/effets des interventions par rapport à la situation initiale et les facteurs qui y ont contribué ;</w:t>
      </w:r>
    </w:p>
    <w:p w14:paraId="55AE74B2" w14:textId="77777777" w:rsidR="00846B14" w:rsidRPr="00B45A71" w:rsidRDefault="00846B14" w:rsidP="00B45A71">
      <w:pPr>
        <w:pStyle w:val="ListParagraph"/>
        <w:numPr>
          <w:ilvl w:val="0"/>
          <w:numId w:val="3"/>
        </w:numPr>
        <w:tabs>
          <w:tab w:val="left" w:pos="1820"/>
        </w:tabs>
        <w:spacing w:after="0" w:line="276" w:lineRule="auto"/>
        <w:rPr>
          <w:rFonts w:ascii="Times New Roman" w:eastAsia="Georgia" w:hAnsi="Times New Roman" w:cs="Times New Roman"/>
          <w:color w:val="000000" w:themeColor="text1"/>
          <w:sz w:val="24"/>
          <w:szCs w:val="24"/>
          <w:lang w:val="fr-ML"/>
        </w:rPr>
      </w:pPr>
      <w:r w:rsidRPr="00B45A71">
        <w:rPr>
          <w:rFonts w:ascii="Times New Roman" w:eastAsia="Georgia" w:hAnsi="Times New Roman" w:cs="Times New Roman"/>
          <w:color w:val="000000" w:themeColor="text1"/>
          <w:sz w:val="24"/>
          <w:szCs w:val="24"/>
          <w:lang w:val="fr-ML"/>
        </w:rPr>
        <w:t>Analyser la gestion des interventions, et l’application des directives à tous les niveaux de la pyramide sanitaire ;</w:t>
      </w:r>
    </w:p>
    <w:p w14:paraId="20BFBD3D" w14:textId="77777777" w:rsidR="00846B14" w:rsidRPr="00B45A71" w:rsidRDefault="00846B14" w:rsidP="00B45A71">
      <w:pPr>
        <w:pStyle w:val="ListParagraph"/>
        <w:numPr>
          <w:ilvl w:val="0"/>
          <w:numId w:val="3"/>
        </w:numPr>
        <w:tabs>
          <w:tab w:val="left" w:pos="1820"/>
        </w:tabs>
        <w:spacing w:after="0" w:line="276" w:lineRule="auto"/>
        <w:rPr>
          <w:rFonts w:ascii="Times New Roman" w:eastAsia="Georgia" w:hAnsi="Times New Roman" w:cs="Times New Roman"/>
          <w:color w:val="000000" w:themeColor="text1"/>
          <w:sz w:val="24"/>
          <w:szCs w:val="24"/>
          <w:lang w:val="fr-ML"/>
        </w:rPr>
      </w:pPr>
      <w:r w:rsidRPr="00B45A71">
        <w:rPr>
          <w:rFonts w:ascii="Times New Roman" w:eastAsia="Georgia" w:hAnsi="Times New Roman" w:cs="Times New Roman"/>
          <w:color w:val="000000" w:themeColor="text1"/>
          <w:sz w:val="24"/>
          <w:szCs w:val="24"/>
          <w:lang w:val="fr-ML"/>
        </w:rPr>
        <w:t>Evaluer la performance de la chaine d’approvisionnement et la disponibilité des produits de santé</w:t>
      </w:r>
    </w:p>
    <w:p w14:paraId="76CB8833" w14:textId="77777777" w:rsidR="00846B14" w:rsidRPr="00B45A71" w:rsidRDefault="00846B14" w:rsidP="00B45A71">
      <w:pPr>
        <w:pStyle w:val="ListParagraph"/>
        <w:numPr>
          <w:ilvl w:val="0"/>
          <w:numId w:val="3"/>
        </w:numPr>
        <w:tabs>
          <w:tab w:val="left" w:pos="1820"/>
        </w:tabs>
        <w:spacing w:after="0" w:line="276" w:lineRule="auto"/>
        <w:rPr>
          <w:rFonts w:ascii="Times New Roman" w:eastAsia="Georgia" w:hAnsi="Times New Roman" w:cs="Times New Roman"/>
          <w:color w:val="000000" w:themeColor="text1"/>
          <w:sz w:val="24"/>
          <w:szCs w:val="24"/>
          <w:lang w:val="fr-ML"/>
        </w:rPr>
      </w:pPr>
      <w:r w:rsidRPr="00B45A71">
        <w:rPr>
          <w:rFonts w:ascii="Times New Roman" w:eastAsia="Georgia" w:hAnsi="Times New Roman" w:cs="Times New Roman"/>
          <w:color w:val="000000" w:themeColor="text1"/>
          <w:sz w:val="24"/>
          <w:szCs w:val="24"/>
          <w:lang w:val="fr-ML"/>
        </w:rPr>
        <w:t>Identifier les lacunes, les défis et les opportunités dans la mise en œuvre du PSNI 2021-2025.</w:t>
      </w:r>
    </w:p>
    <w:p w14:paraId="793511D2" w14:textId="77777777" w:rsidR="00846B14" w:rsidRPr="00B45A71" w:rsidRDefault="00846B14" w:rsidP="00B45A71">
      <w:pPr>
        <w:pStyle w:val="ListParagraph"/>
        <w:numPr>
          <w:ilvl w:val="0"/>
          <w:numId w:val="3"/>
        </w:numPr>
        <w:tabs>
          <w:tab w:val="left" w:pos="1820"/>
        </w:tabs>
        <w:spacing w:after="0" w:line="276" w:lineRule="auto"/>
        <w:rPr>
          <w:rFonts w:ascii="Times New Roman" w:hAnsi="Times New Roman" w:cs="Times New Roman"/>
          <w:color w:val="000000" w:themeColor="text1"/>
          <w:sz w:val="24"/>
          <w:szCs w:val="24"/>
          <w:lang w:val="fr-ML"/>
        </w:rPr>
      </w:pPr>
      <w:r w:rsidRPr="00B45A71">
        <w:rPr>
          <w:rFonts w:ascii="Times New Roman" w:eastAsia="Georgia" w:hAnsi="Times New Roman" w:cs="Times New Roman"/>
          <w:color w:val="000000" w:themeColor="text1"/>
          <w:sz w:val="24"/>
          <w:szCs w:val="24"/>
          <w:lang w:val="fr-ML"/>
        </w:rPr>
        <w:t>Formuler des recommandations</w:t>
      </w:r>
      <w:r w:rsidRPr="00B45A71">
        <w:rPr>
          <w:rFonts w:ascii="Times New Roman" w:hAnsi="Times New Roman" w:cs="Times New Roman"/>
          <w:color w:val="000000" w:themeColor="text1"/>
          <w:sz w:val="24"/>
          <w:szCs w:val="24"/>
          <w:lang w:val="fr-ML"/>
        </w:rPr>
        <w:t xml:space="preserve"> et propositions de solutions pour réorienter les actions et interventions vers l’élimination des trois maladies.</w:t>
      </w:r>
    </w:p>
    <w:p w14:paraId="03F9AAE4" w14:textId="77777777" w:rsidR="00846B14" w:rsidRPr="00B45A71" w:rsidRDefault="00846B14" w:rsidP="00B45A71">
      <w:pPr>
        <w:pStyle w:val="Default"/>
        <w:spacing w:before="120" w:line="276" w:lineRule="auto"/>
        <w:jc w:val="both"/>
        <w:rPr>
          <w:rFonts w:ascii="Times New Roman" w:hAnsi="Times New Roman" w:cs="Times New Roman"/>
          <w:b/>
          <w:bCs/>
          <w:color w:val="000000" w:themeColor="text1"/>
          <w:lang w:val="fr-ML"/>
        </w:rPr>
      </w:pPr>
      <w:r w:rsidRPr="00B45A71">
        <w:rPr>
          <w:rFonts w:ascii="Times New Roman" w:hAnsi="Times New Roman" w:cs="Times New Roman"/>
          <w:b/>
          <w:bCs/>
          <w:color w:val="000000" w:themeColor="text1"/>
          <w:lang w:val="fr-ML"/>
        </w:rPr>
        <w:t xml:space="preserve">OS3 : Réaliser une analyse du financement du PSNI 2021-2025 </w:t>
      </w:r>
    </w:p>
    <w:p w14:paraId="1C1D9B36" w14:textId="77777777" w:rsidR="00846B14" w:rsidRPr="00B45A71" w:rsidRDefault="00846B14" w:rsidP="00B45A71">
      <w:pPr>
        <w:pStyle w:val="ListParagraph"/>
        <w:numPr>
          <w:ilvl w:val="0"/>
          <w:numId w:val="3"/>
        </w:numPr>
        <w:tabs>
          <w:tab w:val="left" w:pos="1820"/>
        </w:tabs>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Analyser le niveau de mobilisation des ressources financières du PSNI ;</w:t>
      </w:r>
    </w:p>
    <w:p w14:paraId="36D82ACE" w14:textId="77777777" w:rsidR="00846B14" w:rsidRPr="00B45A71" w:rsidRDefault="00846B14" w:rsidP="00B45A71">
      <w:pPr>
        <w:pStyle w:val="ListParagraph"/>
        <w:numPr>
          <w:ilvl w:val="0"/>
          <w:numId w:val="3"/>
        </w:numPr>
        <w:tabs>
          <w:tab w:val="left" w:pos="1820"/>
        </w:tabs>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Évaluer l’efficacité et l’efficience des ressources mobilisées ;</w:t>
      </w:r>
    </w:p>
    <w:p w14:paraId="1DEEDF8E" w14:textId="77777777" w:rsidR="00846B14" w:rsidRPr="00B45A71" w:rsidRDefault="00846B14" w:rsidP="00B45A71">
      <w:pPr>
        <w:pStyle w:val="ListParagraph"/>
        <w:numPr>
          <w:ilvl w:val="0"/>
          <w:numId w:val="3"/>
        </w:numPr>
        <w:tabs>
          <w:tab w:val="left" w:pos="1820"/>
        </w:tabs>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Identifier les lacunes, les défis et les opportunités dans la mise en œuvre du PSNI 2021-2026 dans le domaine financier ;</w:t>
      </w:r>
    </w:p>
    <w:p w14:paraId="7002FF55" w14:textId="77777777" w:rsidR="00846B14" w:rsidRPr="00B45A71" w:rsidRDefault="00846B14" w:rsidP="00B45A71">
      <w:pPr>
        <w:pStyle w:val="ListParagraph"/>
        <w:numPr>
          <w:ilvl w:val="0"/>
          <w:numId w:val="3"/>
        </w:numPr>
        <w:tabs>
          <w:tab w:val="left" w:pos="1820"/>
        </w:tabs>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Formuler des recommandations et propositions de solutions pour réorienter les actions et interventions vers l’élimination des trois maladies.</w:t>
      </w:r>
    </w:p>
    <w:p w14:paraId="3E0A5B49" w14:textId="77777777" w:rsidR="00846B14" w:rsidRPr="00B45A71" w:rsidRDefault="00846B14" w:rsidP="00B45A71">
      <w:pPr>
        <w:pStyle w:val="Default"/>
        <w:spacing w:before="120" w:line="276" w:lineRule="auto"/>
        <w:jc w:val="both"/>
        <w:rPr>
          <w:rFonts w:ascii="Times New Roman" w:hAnsi="Times New Roman" w:cs="Times New Roman"/>
          <w:b/>
          <w:color w:val="000000" w:themeColor="text1"/>
          <w:lang w:val="fr-ML"/>
        </w:rPr>
      </w:pPr>
      <w:r w:rsidRPr="00B45A71">
        <w:rPr>
          <w:rFonts w:ascii="Times New Roman" w:hAnsi="Times New Roman" w:cs="Times New Roman"/>
          <w:b/>
          <w:color w:val="000000" w:themeColor="text1"/>
          <w:lang w:val="fr-ML"/>
        </w:rPr>
        <w:t>OS4 : Evaluer la gouvernance, le genre et les aspects des droits humains</w:t>
      </w:r>
    </w:p>
    <w:p w14:paraId="2E5CDFA7" w14:textId="77777777" w:rsidR="00846B14" w:rsidRPr="00B45A71" w:rsidRDefault="00846B14" w:rsidP="00B45A71">
      <w:pPr>
        <w:pStyle w:val="ListParagraph"/>
        <w:numPr>
          <w:ilvl w:val="0"/>
          <w:numId w:val="3"/>
        </w:numPr>
        <w:tabs>
          <w:tab w:val="left" w:pos="1820"/>
        </w:tabs>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 xml:space="preserve">Analyser la coordination de la mise en œuvre du PSNI </w:t>
      </w:r>
    </w:p>
    <w:p w14:paraId="3BFCE53B" w14:textId="77777777" w:rsidR="00846B14" w:rsidRPr="00B45A71" w:rsidRDefault="00846B14" w:rsidP="00B45A71">
      <w:pPr>
        <w:pStyle w:val="ListParagraph"/>
        <w:numPr>
          <w:ilvl w:val="0"/>
          <w:numId w:val="3"/>
        </w:numPr>
        <w:tabs>
          <w:tab w:val="left" w:pos="1820"/>
        </w:tabs>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Evaluer l’intégration des dimensions genre et droits humains</w:t>
      </w:r>
    </w:p>
    <w:p w14:paraId="6FF2E0EC" w14:textId="77777777" w:rsidR="00846B14" w:rsidRPr="00B45A71" w:rsidRDefault="00846B14" w:rsidP="00B45A71">
      <w:pPr>
        <w:pStyle w:val="ListParagraph"/>
        <w:numPr>
          <w:ilvl w:val="0"/>
          <w:numId w:val="3"/>
        </w:numPr>
        <w:tabs>
          <w:tab w:val="left" w:pos="1820"/>
        </w:tabs>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Identifier les lacunes, les défis et les opportunités dans la mise en œuvre du PSNI 2021-2026 en ce qui concerne le genre et les droits humains</w:t>
      </w:r>
    </w:p>
    <w:p w14:paraId="53ABAB6E" w14:textId="77777777" w:rsidR="00846B14" w:rsidRPr="00B45A71" w:rsidRDefault="00846B14" w:rsidP="00B45A71">
      <w:pPr>
        <w:pStyle w:val="ListParagraph"/>
        <w:numPr>
          <w:ilvl w:val="0"/>
          <w:numId w:val="3"/>
        </w:numPr>
        <w:tabs>
          <w:tab w:val="left" w:pos="1820"/>
        </w:tabs>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Formuler des recommandations et propositions de solutions pour réorienter les actions et interventions vers l’élimination des trois maladies.</w:t>
      </w:r>
    </w:p>
    <w:p w14:paraId="7BDC71CD" w14:textId="77777777" w:rsidR="00846B14" w:rsidRPr="00B45A71" w:rsidRDefault="00846B14" w:rsidP="00B45A71">
      <w:pPr>
        <w:pStyle w:val="Default"/>
        <w:spacing w:before="120" w:line="276" w:lineRule="auto"/>
        <w:jc w:val="both"/>
        <w:rPr>
          <w:rFonts w:ascii="Times New Roman" w:hAnsi="Times New Roman" w:cs="Times New Roman"/>
          <w:b/>
          <w:bCs/>
          <w:color w:val="000000" w:themeColor="text1"/>
          <w:lang w:val="fr-ML"/>
        </w:rPr>
      </w:pPr>
      <w:r w:rsidRPr="00B45A71">
        <w:rPr>
          <w:rFonts w:ascii="Times New Roman" w:hAnsi="Times New Roman" w:cs="Times New Roman"/>
          <w:b/>
          <w:bCs/>
          <w:color w:val="000000" w:themeColor="text1"/>
          <w:lang w:val="fr-ML"/>
        </w:rPr>
        <w:t>OS5 : Élaborer un nouveau PSNI 2026-2030 y compris son budget estimatif</w:t>
      </w:r>
    </w:p>
    <w:p w14:paraId="5306B351" w14:textId="77777777" w:rsidR="00846B14" w:rsidRPr="00B45A71" w:rsidRDefault="00846B14" w:rsidP="00B45A71">
      <w:pPr>
        <w:pStyle w:val="ListParagraph"/>
        <w:numPr>
          <w:ilvl w:val="0"/>
          <w:numId w:val="3"/>
        </w:numPr>
        <w:tabs>
          <w:tab w:val="left" w:pos="1820"/>
        </w:tabs>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 xml:space="preserve">Elaborer un nouveau PSNI </w:t>
      </w:r>
    </w:p>
    <w:p w14:paraId="431A0F5B" w14:textId="77777777" w:rsidR="00846B14" w:rsidRPr="00B45A71" w:rsidRDefault="00846B14" w:rsidP="00B45A71">
      <w:pPr>
        <w:pStyle w:val="ListParagraph"/>
        <w:numPr>
          <w:ilvl w:val="0"/>
          <w:numId w:val="3"/>
        </w:numPr>
        <w:tabs>
          <w:tab w:val="left" w:pos="1820"/>
        </w:tabs>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Elaborer un budget estimatif du nouveau plan.</w:t>
      </w:r>
    </w:p>
    <w:p w14:paraId="59CBE33C" w14:textId="77777777" w:rsidR="00846B14" w:rsidRPr="00B45A71" w:rsidRDefault="00846B14" w:rsidP="00B45A71">
      <w:pPr>
        <w:tabs>
          <w:tab w:val="left" w:pos="1820"/>
        </w:tabs>
        <w:spacing w:line="276" w:lineRule="auto"/>
        <w:rPr>
          <w:rFonts w:ascii="Times New Roman" w:hAnsi="Times New Roman" w:cs="Times New Roman"/>
          <w:color w:val="000000" w:themeColor="text1"/>
          <w:sz w:val="24"/>
          <w:szCs w:val="24"/>
          <w:lang w:val="fr-ML"/>
        </w:rPr>
      </w:pPr>
    </w:p>
    <w:p w14:paraId="7DD95214" w14:textId="77777777" w:rsidR="00846B14" w:rsidRPr="00B45A71" w:rsidRDefault="00846B14" w:rsidP="00B45A71">
      <w:pPr>
        <w:pStyle w:val="Default"/>
        <w:spacing w:before="120" w:line="276" w:lineRule="auto"/>
        <w:jc w:val="both"/>
        <w:rPr>
          <w:rFonts w:ascii="Times New Roman" w:hAnsi="Times New Roman" w:cs="Times New Roman"/>
          <w:b/>
          <w:bCs/>
          <w:color w:val="000000" w:themeColor="text1"/>
          <w:lang w:val="fr-ML"/>
        </w:rPr>
      </w:pPr>
      <w:r w:rsidRPr="00B45A71">
        <w:rPr>
          <w:rFonts w:ascii="Times New Roman" w:hAnsi="Times New Roman" w:cs="Times New Roman"/>
          <w:b/>
          <w:bCs/>
          <w:color w:val="000000" w:themeColor="text1"/>
          <w:lang w:val="fr-ML"/>
        </w:rPr>
        <w:t>OS6 : Élaborer le plan de suivi et évaluation du PSNI 2026-2030</w:t>
      </w:r>
    </w:p>
    <w:p w14:paraId="152ECEF1" w14:textId="77777777" w:rsidR="00846B14" w:rsidRPr="00B45A71" w:rsidRDefault="00846B14" w:rsidP="00B45A71">
      <w:pPr>
        <w:tabs>
          <w:tab w:val="left" w:pos="1820"/>
        </w:tabs>
        <w:spacing w:line="276" w:lineRule="auto"/>
        <w:rPr>
          <w:rFonts w:ascii="Times New Roman" w:hAnsi="Times New Roman" w:cs="Times New Roman"/>
          <w:color w:val="000000" w:themeColor="text1"/>
          <w:sz w:val="24"/>
          <w:szCs w:val="24"/>
          <w:lang w:val="fr-ML"/>
        </w:rPr>
      </w:pPr>
    </w:p>
    <w:p w14:paraId="3FC5A8D3" w14:textId="77777777" w:rsidR="00846B14" w:rsidRPr="00B45A71" w:rsidRDefault="00846B14" w:rsidP="00B45A71">
      <w:pPr>
        <w:pStyle w:val="Default"/>
        <w:spacing w:before="120" w:line="276" w:lineRule="auto"/>
        <w:jc w:val="both"/>
        <w:rPr>
          <w:rFonts w:ascii="Times New Roman" w:hAnsi="Times New Roman" w:cs="Times New Roman"/>
          <w:b/>
          <w:bCs/>
          <w:color w:val="000000" w:themeColor="text1"/>
          <w:lang w:val="fr-ML"/>
        </w:rPr>
      </w:pPr>
      <w:r w:rsidRPr="00B45A71">
        <w:rPr>
          <w:rFonts w:ascii="Times New Roman" w:hAnsi="Times New Roman" w:cs="Times New Roman"/>
          <w:b/>
          <w:bCs/>
          <w:color w:val="000000" w:themeColor="text1"/>
          <w:lang w:val="fr-ML"/>
        </w:rPr>
        <w:t xml:space="preserve">OS7 : Élaborer le plan opérationnel du PSNI 2026-2028 budgétisé </w:t>
      </w:r>
    </w:p>
    <w:p w14:paraId="5507584E" w14:textId="77777777" w:rsidR="00846B14" w:rsidRPr="00B45A71" w:rsidRDefault="00846B14" w:rsidP="00B45A71">
      <w:pPr>
        <w:tabs>
          <w:tab w:val="left" w:pos="1820"/>
        </w:tabs>
        <w:spacing w:line="276" w:lineRule="auto"/>
        <w:rPr>
          <w:rFonts w:ascii="Times New Roman" w:hAnsi="Times New Roman" w:cs="Times New Roman"/>
          <w:color w:val="000000" w:themeColor="text1"/>
          <w:sz w:val="24"/>
          <w:szCs w:val="24"/>
          <w:lang w:val="fr-ML"/>
        </w:rPr>
      </w:pPr>
    </w:p>
    <w:p w14:paraId="1CEA861D" w14:textId="4316BC51" w:rsidR="00846B14" w:rsidRDefault="00846B14" w:rsidP="00B45A71">
      <w:pPr>
        <w:pStyle w:val="ListParagraph"/>
        <w:numPr>
          <w:ilvl w:val="0"/>
          <w:numId w:val="1"/>
        </w:numPr>
        <w:spacing w:before="240" w:after="120" w:line="276" w:lineRule="auto"/>
        <w:jc w:val="both"/>
        <w:rPr>
          <w:rFonts w:ascii="Times New Roman" w:hAnsi="Times New Roman" w:cs="Times New Roman"/>
          <w:b/>
          <w:bCs/>
          <w:color w:val="000000" w:themeColor="text1"/>
          <w:sz w:val="24"/>
          <w:szCs w:val="24"/>
          <w:lang w:val="fr-ML"/>
        </w:rPr>
      </w:pPr>
      <w:r w:rsidRPr="00B45A71">
        <w:rPr>
          <w:rFonts w:ascii="Times New Roman" w:hAnsi="Times New Roman" w:cs="Times New Roman"/>
          <w:b/>
          <w:bCs/>
          <w:color w:val="000000" w:themeColor="text1"/>
          <w:sz w:val="24"/>
          <w:szCs w:val="24"/>
          <w:lang w:val="fr-ML"/>
        </w:rPr>
        <w:t>Mandats du consultant</w:t>
      </w:r>
      <w:r w:rsidR="00A16639">
        <w:rPr>
          <w:rFonts w:ascii="Times New Roman" w:hAnsi="Times New Roman" w:cs="Times New Roman"/>
          <w:b/>
          <w:bCs/>
          <w:color w:val="000000" w:themeColor="text1"/>
          <w:sz w:val="24"/>
          <w:szCs w:val="24"/>
          <w:lang w:val="fr-ML"/>
        </w:rPr>
        <w:t xml:space="preserve"> et modalités de mise en œuvre </w:t>
      </w:r>
    </w:p>
    <w:p w14:paraId="0BA9F7AC" w14:textId="77777777" w:rsidR="00E94774" w:rsidRPr="00B45A71" w:rsidRDefault="00E94774" w:rsidP="00E94774">
      <w:pPr>
        <w:pStyle w:val="ListParagraph"/>
        <w:spacing w:before="240" w:after="120" w:line="276" w:lineRule="auto"/>
        <w:jc w:val="both"/>
        <w:rPr>
          <w:rFonts w:ascii="Times New Roman" w:hAnsi="Times New Roman" w:cs="Times New Roman"/>
          <w:b/>
          <w:bCs/>
          <w:color w:val="000000" w:themeColor="text1"/>
          <w:sz w:val="24"/>
          <w:szCs w:val="24"/>
          <w:lang w:val="fr-ML"/>
        </w:rPr>
      </w:pPr>
    </w:p>
    <w:p w14:paraId="00D3C549" w14:textId="30674739" w:rsidR="00C1340A" w:rsidRPr="00D21BA9" w:rsidRDefault="006303BE" w:rsidP="00C1340A">
      <w:pPr>
        <w:pStyle w:val="ListParagraph"/>
        <w:numPr>
          <w:ilvl w:val="0"/>
          <w:numId w:val="4"/>
        </w:numPr>
        <w:spacing w:after="0" w:line="276" w:lineRule="auto"/>
        <w:rPr>
          <w:rFonts w:ascii="Times New Roman" w:hAnsi="Times New Roman" w:cs="Times New Roman"/>
          <w:color w:val="000000" w:themeColor="text1"/>
          <w:sz w:val="24"/>
          <w:szCs w:val="24"/>
          <w:lang w:val="fr-ML"/>
        </w:rPr>
      </w:pPr>
      <w:r w:rsidRPr="00D21BA9">
        <w:rPr>
          <w:rFonts w:ascii="Times New Roman" w:hAnsi="Times New Roman" w:cs="Times New Roman"/>
          <w:color w:val="000000" w:themeColor="text1"/>
          <w:sz w:val="24"/>
          <w:szCs w:val="24"/>
          <w:lang w:val="fr-ML"/>
        </w:rPr>
        <w:t>Réd</w:t>
      </w:r>
      <w:r w:rsidR="00D45C12" w:rsidRPr="00D21BA9">
        <w:rPr>
          <w:rFonts w:ascii="Times New Roman" w:hAnsi="Times New Roman" w:cs="Times New Roman"/>
          <w:color w:val="000000" w:themeColor="text1"/>
          <w:sz w:val="24"/>
          <w:szCs w:val="24"/>
          <w:lang w:val="fr-ML"/>
        </w:rPr>
        <w:t>iger</w:t>
      </w:r>
      <w:r w:rsidRPr="00D21BA9">
        <w:rPr>
          <w:rFonts w:ascii="Times New Roman" w:hAnsi="Times New Roman" w:cs="Times New Roman"/>
          <w:color w:val="000000" w:themeColor="text1"/>
          <w:sz w:val="24"/>
          <w:szCs w:val="24"/>
          <w:lang w:val="fr-ML"/>
        </w:rPr>
        <w:t xml:space="preserve"> </w:t>
      </w:r>
      <w:r w:rsidR="00D45C12" w:rsidRPr="00D21BA9">
        <w:rPr>
          <w:rFonts w:ascii="Times New Roman" w:hAnsi="Times New Roman" w:cs="Times New Roman"/>
          <w:color w:val="000000" w:themeColor="text1"/>
          <w:sz w:val="24"/>
          <w:szCs w:val="24"/>
          <w:lang w:val="fr-ML"/>
        </w:rPr>
        <w:t xml:space="preserve">un </w:t>
      </w:r>
      <w:r w:rsidRPr="00D21BA9">
        <w:rPr>
          <w:rFonts w:ascii="Times New Roman" w:hAnsi="Times New Roman" w:cs="Times New Roman"/>
          <w:color w:val="000000" w:themeColor="text1"/>
          <w:sz w:val="24"/>
          <w:szCs w:val="24"/>
          <w:lang w:val="fr-ML"/>
        </w:rPr>
        <w:t>rapport initial, détaillant l'approche méthodologique, le plan de travail et le calendrier du processus d'examen du programme</w:t>
      </w:r>
      <w:r w:rsidR="00BE6854" w:rsidRPr="00D21BA9">
        <w:rPr>
          <w:rFonts w:ascii="Times New Roman" w:hAnsi="Times New Roman" w:cs="Times New Roman"/>
          <w:color w:val="000000" w:themeColor="text1"/>
          <w:sz w:val="24"/>
          <w:szCs w:val="24"/>
          <w:lang w:val="fr-ML"/>
        </w:rPr>
        <w:t xml:space="preserve">/Rédaction du </w:t>
      </w:r>
      <w:r w:rsidR="00375CD6" w:rsidRPr="00D21BA9">
        <w:rPr>
          <w:rFonts w:ascii="Times New Roman" w:hAnsi="Times New Roman" w:cs="Times New Roman"/>
          <w:color w:val="000000" w:themeColor="text1"/>
          <w:sz w:val="24"/>
          <w:szCs w:val="24"/>
          <w:lang w:val="fr-ML"/>
        </w:rPr>
        <w:t>PSNI</w:t>
      </w:r>
      <w:r w:rsidR="00C1340A" w:rsidRPr="00D21BA9">
        <w:rPr>
          <w:rFonts w:ascii="Times New Roman" w:hAnsi="Times New Roman" w:cs="Times New Roman"/>
          <w:color w:val="000000" w:themeColor="text1"/>
          <w:sz w:val="24"/>
          <w:szCs w:val="24"/>
          <w:lang w:val="fr-ML"/>
        </w:rPr>
        <w:t xml:space="preserve"> (Apporter un appui stratégique et méthodologique aux experts nationaux</w:t>
      </w:r>
      <w:r w:rsidR="00D45C12" w:rsidRPr="00D21BA9">
        <w:rPr>
          <w:rFonts w:ascii="Times New Roman" w:hAnsi="Times New Roman" w:cs="Times New Roman"/>
          <w:color w:val="000000" w:themeColor="text1"/>
          <w:sz w:val="24"/>
          <w:szCs w:val="24"/>
          <w:lang w:val="fr-ML"/>
        </w:rPr>
        <w:t>)</w:t>
      </w:r>
      <w:r w:rsidR="00C1340A" w:rsidRPr="00D21BA9">
        <w:rPr>
          <w:rFonts w:ascii="Times New Roman" w:hAnsi="Times New Roman" w:cs="Times New Roman"/>
          <w:color w:val="000000" w:themeColor="text1"/>
          <w:sz w:val="24"/>
          <w:szCs w:val="24"/>
          <w:lang w:val="fr-ML"/>
        </w:rPr>
        <w:t>.</w:t>
      </w:r>
    </w:p>
    <w:p w14:paraId="46F94949" w14:textId="3D48627E" w:rsidR="00846B14" w:rsidRPr="00B45A71" w:rsidRDefault="00846B14" w:rsidP="00B45A71">
      <w:pPr>
        <w:pStyle w:val="ListParagraph"/>
        <w:numPr>
          <w:ilvl w:val="0"/>
          <w:numId w:val="4"/>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lastRenderedPageBreak/>
        <w:t>Assurer la coordination de l’ensemble des intervenants dans le processus d’évaluation et d’élaboration du PSNI,</w:t>
      </w:r>
    </w:p>
    <w:p w14:paraId="647D4790" w14:textId="77777777" w:rsidR="00846B14" w:rsidRPr="00B45A71" w:rsidRDefault="00846B14" w:rsidP="00B45A71">
      <w:pPr>
        <w:pStyle w:val="ListParagraph"/>
        <w:numPr>
          <w:ilvl w:val="0"/>
          <w:numId w:val="4"/>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Contribuer à la revue de littérature et élaborer la synthèse pour les différents domaines spécifiques.</w:t>
      </w:r>
    </w:p>
    <w:p w14:paraId="74D7C37A" w14:textId="73FC5B6A" w:rsidR="00846B14" w:rsidRPr="00B45A71" w:rsidRDefault="00846B14" w:rsidP="00B45A71">
      <w:pPr>
        <w:pStyle w:val="ListParagraph"/>
        <w:numPr>
          <w:ilvl w:val="0"/>
          <w:numId w:val="4"/>
        </w:numPr>
        <w:spacing w:after="0" w:line="276" w:lineRule="auto"/>
        <w:rPr>
          <w:rFonts w:ascii="Times New Roman" w:hAnsi="Times New Roman" w:cs="Times New Roman"/>
          <w:color w:val="000000" w:themeColor="text1"/>
          <w:sz w:val="24"/>
          <w:szCs w:val="24"/>
          <w:lang w:val="fr-ML"/>
        </w:rPr>
      </w:pPr>
      <w:r w:rsidRPr="00D21BA9">
        <w:rPr>
          <w:rFonts w:ascii="Times New Roman" w:hAnsi="Times New Roman" w:cs="Times New Roman"/>
          <w:color w:val="000000" w:themeColor="text1"/>
          <w:sz w:val="24"/>
          <w:szCs w:val="24"/>
          <w:lang w:val="fr-ML"/>
        </w:rPr>
        <w:t>Elaborer</w:t>
      </w:r>
      <w:r w:rsidR="00A92BF5" w:rsidRPr="00D21BA9">
        <w:rPr>
          <w:rFonts w:ascii="Times New Roman" w:hAnsi="Times New Roman" w:cs="Times New Roman"/>
          <w:color w:val="000000" w:themeColor="text1"/>
          <w:sz w:val="24"/>
          <w:szCs w:val="24"/>
          <w:lang w:val="fr-ML"/>
        </w:rPr>
        <w:t>/Va</w:t>
      </w:r>
      <w:r w:rsidR="00F62DBD" w:rsidRPr="00D21BA9">
        <w:rPr>
          <w:rFonts w:ascii="Times New Roman" w:hAnsi="Times New Roman" w:cs="Times New Roman"/>
          <w:color w:val="000000" w:themeColor="text1"/>
          <w:sz w:val="24"/>
          <w:szCs w:val="24"/>
          <w:lang w:val="fr-ML"/>
        </w:rPr>
        <w:t>lider</w:t>
      </w:r>
      <w:r w:rsidRPr="00D21BA9">
        <w:rPr>
          <w:rFonts w:ascii="Times New Roman" w:hAnsi="Times New Roman" w:cs="Times New Roman"/>
          <w:color w:val="000000" w:themeColor="text1"/>
          <w:sz w:val="24"/>
          <w:szCs w:val="24"/>
          <w:lang w:val="fr-ML"/>
        </w:rPr>
        <w:t xml:space="preserve"> les</w:t>
      </w:r>
      <w:r w:rsidRPr="00B45A71">
        <w:rPr>
          <w:rFonts w:ascii="Times New Roman" w:hAnsi="Times New Roman" w:cs="Times New Roman"/>
          <w:color w:val="000000" w:themeColor="text1"/>
          <w:sz w:val="24"/>
          <w:szCs w:val="24"/>
          <w:lang w:val="fr-ML"/>
        </w:rPr>
        <w:t xml:space="preserve"> outils de collecte et donner les orientations pour la collecte des données</w:t>
      </w:r>
    </w:p>
    <w:p w14:paraId="14731350" w14:textId="77777777" w:rsidR="00846B14" w:rsidRPr="00B45A71" w:rsidRDefault="00846B14" w:rsidP="00B45A71">
      <w:pPr>
        <w:pStyle w:val="ListParagraph"/>
        <w:numPr>
          <w:ilvl w:val="0"/>
          <w:numId w:val="4"/>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Assurer l’alignement avec les normes internationales.</w:t>
      </w:r>
    </w:p>
    <w:p w14:paraId="1DB89E6F" w14:textId="77777777" w:rsidR="00846B14" w:rsidRPr="00B45A71" w:rsidRDefault="00846B14" w:rsidP="00B45A71">
      <w:pPr>
        <w:pStyle w:val="ListParagraph"/>
        <w:numPr>
          <w:ilvl w:val="0"/>
          <w:numId w:val="4"/>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Coordonner l’évaluation technique de leur domaine respectif (VIH, TB ou hépatites).</w:t>
      </w:r>
    </w:p>
    <w:p w14:paraId="4EA2CEE8" w14:textId="77777777" w:rsidR="00846B14" w:rsidRDefault="00846B14" w:rsidP="00B45A71">
      <w:pPr>
        <w:pStyle w:val="ListParagraph"/>
        <w:numPr>
          <w:ilvl w:val="0"/>
          <w:numId w:val="4"/>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Rédiger les drafts des sections techniques du PSNI.</w:t>
      </w:r>
    </w:p>
    <w:p w14:paraId="21D6BDA7" w14:textId="70958CCC" w:rsidR="00DD2FF7" w:rsidRPr="00D21BA9" w:rsidRDefault="00DD2FF7" w:rsidP="00B45A71">
      <w:pPr>
        <w:pStyle w:val="ListParagraph"/>
        <w:numPr>
          <w:ilvl w:val="0"/>
          <w:numId w:val="4"/>
        </w:numPr>
        <w:spacing w:after="0" w:line="276" w:lineRule="auto"/>
        <w:rPr>
          <w:rFonts w:ascii="Times New Roman" w:hAnsi="Times New Roman" w:cs="Times New Roman"/>
          <w:color w:val="000000" w:themeColor="text1"/>
          <w:sz w:val="24"/>
          <w:szCs w:val="24"/>
          <w:lang w:val="fr-ML"/>
        </w:rPr>
      </w:pPr>
      <w:r w:rsidRPr="00D21BA9">
        <w:rPr>
          <w:rFonts w:ascii="Times New Roman" w:hAnsi="Times New Roman" w:cs="Times New Roman"/>
          <w:color w:val="000000" w:themeColor="text1"/>
          <w:sz w:val="24"/>
          <w:szCs w:val="24"/>
          <w:lang w:val="fr-ML"/>
        </w:rPr>
        <w:t xml:space="preserve">Élaborer </w:t>
      </w:r>
      <w:bookmarkStart w:id="8" w:name="_Hlk212648498"/>
      <w:r w:rsidRPr="00D21BA9">
        <w:rPr>
          <w:rFonts w:ascii="Times New Roman" w:hAnsi="Times New Roman" w:cs="Times New Roman"/>
          <w:color w:val="000000" w:themeColor="text1"/>
          <w:sz w:val="24"/>
          <w:szCs w:val="24"/>
          <w:lang w:val="fr-ML"/>
        </w:rPr>
        <w:t xml:space="preserve">un aide-mémoire et une présentation PowerPoint pour l'atelier de validation </w:t>
      </w:r>
      <w:bookmarkEnd w:id="8"/>
      <w:r w:rsidRPr="00D21BA9">
        <w:rPr>
          <w:rFonts w:ascii="Times New Roman" w:hAnsi="Times New Roman" w:cs="Times New Roman"/>
          <w:color w:val="000000" w:themeColor="text1"/>
          <w:sz w:val="24"/>
          <w:szCs w:val="24"/>
          <w:lang w:val="fr-ML"/>
        </w:rPr>
        <w:t>afin de présenter les résultats de l'examen</w:t>
      </w:r>
      <w:r w:rsidR="00E4319F" w:rsidRPr="00D21BA9">
        <w:rPr>
          <w:rFonts w:ascii="Times New Roman" w:hAnsi="Times New Roman" w:cs="Times New Roman"/>
          <w:color w:val="000000" w:themeColor="text1"/>
          <w:sz w:val="24"/>
          <w:szCs w:val="24"/>
          <w:lang w:val="fr-ML"/>
        </w:rPr>
        <w:t xml:space="preserve"> du programme</w:t>
      </w:r>
      <w:r w:rsidRPr="00D21BA9">
        <w:rPr>
          <w:rFonts w:ascii="Times New Roman" w:hAnsi="Times New Roman" w:cs="Times New Roman"/>
          <w:color w:val="000000" w:themeColor="text1"/>
          <w:sz w:val="24"/>
          <w:szCs w:val="24"/>
          <w:lang w:val="fr-ML"/>
        </w:rPr>
        <w:t>.</w:t>
      </w:r>
    </w:p>
    <w:p w14:paraId="56E8782A" w14:textId="77777777" w:rsidR="00846B14" w:rsidRPr="00B45A71" w:rsidRDefault="00846B14" w:rsidP="00B45A71">
      <w:pPr>
        <w:pStyle w:val="ListParagraph"/>
        <w:numPr>
          <w:ilvl w:val="0"/>
          <w:numId w:val="4"/>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 xml:space="preserve">Coordonner et rédiger un draft du nouveau PSNI et son plan de suivi et évaluation PSE 2026-2030. </w:t>
      </w:r>
    </w:p>
    <w:p w14:paraId="2F56D3F4" w14:textId="77777777" w:rsidR="00846B14" w:rsidRPr="00B45A71" w:rsidRDefault="00846B14" w:rsidP="00B45A71">
      <w:pPr>
        <w:pStyle w:val="ListParagraph"/>
        <w:numPr>
          <w:ilvl w:val="0"/>
          <w:numId w:val="4"/>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 xml:space="preserve">Elaborer un draft du plan opérationnel (PO) 2026-2028 du PSNI budgétisé, </w:t>
      </w:r>
    </w:p>
    <w:p w14:paraId="310DF250" w14:textId="77777777" w:rsidR="00846B14" w:rsidRPr="00B45A71" w:rsidRDefault="00846B14" w:rsidP="00B45A71">
      <w:pPr>
        <w:pStyle w:val="ListParagraph"/>
        <w:numPr>
          <w:ilvl w:val="0"/>
          <w:numId w:val="4"/>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Présenter les drafts des documents à la validation des groupes thématiques,</w:t>
      </w:r>
    </w:p>
    <w:p w14:paraId="7F15A327" w14:textId="77777777" w:rsidR="00846B14" w:rsidRPr="00B45A71" w:rsidRDefault="00846B14" w:rsidP="00B45A71">
      <w:pPr>
        <w:pStyle w:val="ListParagraph"/>
        <w:numPr>
          <w:ilvl w:val="0"/>
          <w:numId w:val="4"/>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 xml:space="preserve">Prendre en compte les observations faites par les différents intervenants </w:t>
      </w:r>
    </w:p>
    <w:p w14:paraId="7C2102EE" w14:textId="779026C1" w:rsidR="00846B14" w:rsidRDefault="00846B14" w:rsidP="00B45A71">
      <w:pPr>
        <w:pStyle w:val="ListParagraph"/>
        <w:numPr>
          <w:ilvl w:val="0"/>
          <w:numId w:val="4"/>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Produire les versions finales des différents documents (PSNI, Plan de suivi-évaluation et plan opérationnel budgété</w:t>
      </w:r>
      <w:r w:rsidR="000B5485">
        <w:rPr>
          <w:rFonts w:ascii="Times New Roman" w:hAnsi="Times New Roman" w:cs="Times New Roman"/>
          <w:color w:val="000000" w:themeColor="text1"/>
          <w:sz w:val="24"/>
          <w:szCs w:val="24"/>
          <w:lang w:val="fr-ML"/>
        </w:rPr>
        <w:t>)</w:t>
      </w:r>
      <w:r w:rsidRPr="00B45A71">
        <w:rPr>
          <w:rFonts w:ascii="Times New Roman" w:hAnsi="Times New Roman" w:cs="Times New Roman"/>
          <w:color w:val="000000" w:themeColor="text1"/>
          <w:sz w:val="24"/>
          <w:szCs w:val="24"/>
          <w:lang w:val="fr-ML"/>
        </w:rPr>
        <w:t>.</w:t>
      </w:r>
    </w:p>
    <w:p w14:paraId="2A5517A8" w14:textId="77777777" w:rsidR="00A16639" w:rsidRDefault="00A16639" w:rsidP="00A16639">
      <w:pPr>
        <w:spacing w:after="0" w:line="276" w:lineRule="auto"/>
        <w:rPr>
          <w:rFonts w:ascii="Times New Roman" w:hAnsi="Times New Roman" w:cs="Times New Roman"/>
          <w:color w:val="000000" w:themeColor="text1"/>
          <w:sz w:val="24"/>
          <w:szCs w:val="24"/>
          <w:lang w:val="fr-ML"/>
        </w:rPr>
      </w:pPr>
    </w:p>
    <w:p w14:paraId="4C364DEF" w14:textId="5DE2E6D4" w:rsidR="00A16639" w:rsidRPr="00A16639" w:rsidRDefault="00A16639" w:rsidP="00A16639">
      <w:pPr>
        <w:spacing w:before="120" w:after="0" w:line="276" w:lineRule="auto"/>
        <w:rPr>
          <w:rFonts w:ascii="Times New Roman" w:hAnsi="Times New Roman" w:cs="Times New Roman"/>
          <w:color w:val="000000" w:themeColor="text1"/>
          <w:sz w:val="24"/>
          <w:lang w:val="fr-FR"/>
        </w:rPr>
      </w:pPr>
      <w:r w:rsidRPr="00A16639">
        <w:rPr>
          <w:rFonts w:ascii="Times New Roman" w:hAnsi="Times New Roman" w:cs="Times New Roman"/>
          <w:b/>
          <w:color w:val="000000" w:themeColor="text1"/>
          <w:sz w:val="24"/>
          <w:lang w:val="fr-FR"/>
        </w:rPr>
        <w:t>Modalités de mise en œuvre</w:t>
      </w:r>
      <w:r w:rsidR="00712857">
        <w:rPr>
          <w:rFonts w:ascii="Times New Roman" w:hAnsi="Times New Roman" w:cs="Times New Roman"/>
          <w:b/>
          <w:color w:val="000000" w:themeColor="text1"/>
          <w:sz w:val="24"/>
          <w:lang w:val="fr-FR"/>
        </w:rPr>
        <w:t xml:space="preserve"> et charge de travail</w:t>
      </w:r>
      <w:r w:rsidRPr="00A16639">
        <w:rPr>
          <w:rFonts w:ascii="Times New Roman" w:hAnsi="Times New Roman" w:cs="Times New Roman"/>
          <w:b/>
          <w:color w:val="000000" w:themeColor="text1"/>
          <w:sz w:val="24"/>
          <w:lang w:val="fr-FR"/>
        </w:rPr>
        <w:t> </w:t>
      </w:r>
      <w:r w:rsidRPr="00A16639">
        <w:rPr>
          <w:rFonts w:ascii="Times New Roman" w:hAnsi="Times New Roman" w:cs="Times New Roman"/>
          <w:bCs/>
          <w:color w:val="000000" w:themeColor="text1"/>
          <w:sz w:val="24"/>
          <w:lang w:val="fr-FR"/>
        </w:rPr>
        <w:t>: La durée du consultant international est de soixante et neuf (69) jours dont cinquante-six (56) jours en présentiel</w:t>
      </w:r>
      <w:r w:rsidRPr="00A16639">
        <w:rPr>
          <w:rFonts w:ascii="Times New Roman" w:hAnsi="Times New Roman" w:cs="Times New Roman"/>
          <w:color w:val="000000" w:themeColor="text1"/>
          <w:sz w:val="24"/>
          <w:lang w:val="fr-FR"/>
        </w:rPr>
        <w:t xml:space="preserve"> </w:t>
      </w:r>
    </w:p>
    <w:tbl>
      <w:tblPr>
        <w:tblW w:w="5000" w:type="pct"/>
        <w:tblLook w:val="04A0" w:firstRow="1" w:lastRow="0" w:firstColumn="1" w:lastColumn="0" w:noHBand="0" w:noVBand="1"/>
      </w:tblPr>
      <w:tblGrid>
        <w:gridCol w:w="4683"/>
        <w:gridCol w:w="1233"/>
        <w:gridCol w:w="3100"/>
      </w:tblGrid>
      <w:tr w:rsidR="00712857" w:rsidRPr="00712857" w14:paraId="7ADDB76A" w14:textId="77777777" w:rsidTr="00712857">
        <w:trPr>
          <w:trHeight w:val="276"/>
        </w:trPr>
        <w:tc>
          <w:tcPr>
            <w:tcW w:w="2597" w:type="pct"/>
            <w:vMerge w:val="restart"/>
            <w:tcBorders>
              <w:top w:val="single" w:sz="4" w:space="0" w:color="auto"/>
              <w:left w:val="single" w:sz="4" w:space="0" w:color="auto"/>
              <w:bottom w:val="single" w:sz="4" w:space="0" w:color="auto"/>
              <w:right w:val="single" w:sz="4" w:space="0" w:color="auto"/>
            </w:tcBorders>
            <w:vAlign w:val="center"/>
            <w:hideMark/>
          </w:tcPr>
          <w:p w14:paraId="171CE0CB"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Activités</w:t>
            </w:r>
          </w:p>
        </w:tc>
        <w:tc>
          <w:tcPr>
            <w:tcW w:w="2403" w:type="pct"/>
            <w:gridSpan w:val="2"/>
            <w:tcBorders>
              <w:top w:val="single" w:sz="4" w:space="0" w:color="auto"/>
              <w:left w:val="nil"/>
              <w:bottom w:val="single" w:sz="4" w:space="0" w:color="auto"/>
              <w:right w:val="single" w:sz="4" w:space="0" w:color="auto"/>
            </w:tcBorders>
            <w:vAlign w:val="center"/>
            <w:hideMark/>
          </w:tcPr>
          <w:p w14:paraId="49E89660"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Appui consultant international</w:t>
            </w:r>
          </w:p>
        </w:tc>
      </w:tr>
      <w:tr w:rsidR="00712857" w:rsidRPr="00712857" w14:paraId="38C12ECC" w14:textId="77777777" w:rsidTr="00712857">
        <w:trPr>
          <w:trHeight w:val="276"/>
        </w:trPr>
        <w:tc>
          <w:tcPr>
            <w:tcW w:w="2597" w:type="pct"/>
            <w:vMerge/>
            <w:tcBorders>
              <w:top w:val="single" w:sz="4" w:space="0" w:color="auto"/>
              <w:left w:val="single" w:sz="4" w:space="0" w:color="auto"/>
              <w:bottom w:val="single" w:sz="4" w:space="0" w:color="auto"/>
              <w:right w:val="single" w:sz="4" w:space="0" w:color="auto"/>
            </w:tcBorders>
            <w:vAlign w:val="center"/>
            <w:hideMark/>
          </w:tcPr>
          <w:p w14:paraId="26D255D8" w14:textId="77777777" w:rsidR="00712857" w:rsidRPr="00712857" w:rsidRDefault="00712857" w:rsidP="00712857">
            <w:pPr>
              <w:spacing w:after="0" w:line="240" w:lineRule="auto"/>
              <w:rPr>
                <w:rFonts w:ascii="Times New Roman" w:eastAsia="Times New Roman" w:hAnsi="Times New Roman" w:cs="Times New Roman"/>
                <w:b/>
                <w:bCs/>
                <w:color w:val="000000"/>
                <w:kern w:val="0"/>
                <w:lang w:val="fr-FR"/>
                <w14:ligatures w14:val="none"/>
              </w:rPr>
            </w:pPr>
          </w:p>
        </w:tc>
        <w:tc>
          <w:tcPr>
            <w:tcW w:w="684" w:type="pct"/>
            <w:tcBorders>
              <w:top w:val="nil"/>
              <w:left w:val="nil"/>
              <w:bottom w:val="single" w:sz="4" w:space="0" w:color="auto"/>
              <w:right w:val="single" w:sz="4" w:space="0" w:color="auto"/>
            </w:tcBorders>
            <w:vAlign w:val="center"/>
            <w:hideMark/>
          </w:tcPr>
          <w:p w14:paraId="6E340E84"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Présentiel</w:t>
            </w:r>
          </w:p>
        </w:tc>
        <w:tc>
          <w:tcPr>
            <w:tcW w:w="1719" w:type="pct"/>
            <w:tcBorders>
              <w:top w:val="nil"/>
              <w:left w:val="nil"/>
              <w:bottom w:val="single" w:sz="4" w:space="0" w:color="auto"/>
              <w:right w:val="single" w:sz="4" w:space="0" w:color="auto"/>
            </w:tcBorders>
            <w:vAlign w:val="center"/>
            <w:hideMark/>
          </w:tcPr>
          <w:p w14:paraId="5E1DCFFE"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Distance</w:t>
            </w:r>
          </w:p>
        </w:tc>
      </w:tr>
      <w:tr w:rsidR="00712857" w:rsidRPr="00712857" w14:paraId="6A7F6FD6" w14:textId="77777777" w:rsidTr="00712857">
        <w:trPr>
          <w:trHeight w:val="276"/>
        </w:trPr>
        <w:tc>
          <w:tcPr>
            <w:tcW w:w="5000" w:type="pct"/>
            <w:gridSpan w:val="3"/>
            <w:tcBorders>
              <w:top w:val="single" w:sz="4" w:space="0" w:color="auto"/>
              <w:left w:val="single" w:sz="4" w:space="0" w:color="auto"/>
              <w:bottom w:val="single" w:sz="4" w:space="0" w:color="auto"/>
              <w:right w:val="single" w:sz="4" w:space="0" w:color="auto"/>
            </w:tcBorders>
            <w:shd w:val="clear" w:color="000000" w:fill="8EA9DB"/>
            <w:hideMark/>
          </w:tcPr>
          <w:p w14:paraId="662D14AF"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Phase préparatoire</w:t>
            </w:r>
          </w:p>
        </w:tc>
      </w:tr>
      <w:tr w:rsidR="00712857" w:rsidRPr="00712857" w14:paraId="51889487" w14:textId="77777777" w:rsidTr="00712857">
        <w:trPr>
          <w:trHeight w:val="276"/>
        </w:trPr>
        <w:tc>
          <w:tcPr>
            <w:tcW w:w="2597" w:type="pct"/>
            <w:tcBorders>
              <w:top w:val="nil"/>
              <w:left w:val="single" w:sz="4" w:space="0" w:color="auto"/>
              <w:bottom w:val="single" w:sz="4" w:space="0" w:color="auto"/>
              <w:right w:val="single" w:sz="4" w:space="0" w:color="auto"/>
            </w:tcBorders>
            <w:hideMark/>
          </w:tcPr>
          <w:p w14:paraId="35F26505"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Élaboration &amp; validation des TDR</w:t>
            </w:r>
          </w:p>
        </w:tc>
        <w:tc>
          <w:tcPr>
            <w:tcW w:w="684" w:type="pct"/>
            <w:tcBorders>
              <w:top w:val="nil"/>
              <w:left w:val="nil"/>
              <w:bottom w:val="single" w:sz="4" w:space="0" w:color="auto"/>
              <w:right w:val="single" w:sz="4" w:space="0" w:color="auto"/>
            </w:tcBorders>
            <w:hideMark/>
          </w:tcPr>
          <w:p w14:paraId="2F1A4975" w14:textId="77777777" w:rsidR="00712857" w:rsidRPr="00712857" w:rsidRDefault="00712857" w:rsidP="00712857">
            <w:pPr>
              <w:spacing w:after="0" w:line="240" w:lineRule="auto"/>
              <w:jc w:val="center"/>
              <w:rPr>
                <w:rFonts w:ascii="Times New Roman" w:eastAsia="Times New Roman" w:hAnsi="Times New Roman" w:cs="Times New Roman"/>
                <w:color w:val="FF0000"/>
                <w:kern w:val="0"/>
                <w:lang w:val="fr-FR"/>
                <w14:ligatures w14:val="none"/>
              </w:rPr>
            </w:pPr>
            <w:r w:rsidRPr="00712857">
              <w:rPr>
                <w:rFonts w:ascii="Times New Roman" w:eastAsia="Times New Roman" w:hAnsi="Times New Roman" w:cs="Times New Roman"/>
                <w:color w:val="FF0000"/>
                <w:kern w:val="0"/>
                <w:lang w:val="fr-FR"/>
                <w14:ligatures w14:val="none"/>
              </w:rPr>
              <w:t> </w:t>
            </w:r>
          </w:p>
        </w:tc>
        <w:tc>
          <w:tcPr>
            <w:tcW w:w="1719" w:type="pct"/>
            <w:tcBorders>
              <w:top w:val="nil"/>
              <w:left w:val="nil"/>
              <w:bottom w:val="single" w:sz="4" w:space="0" w:color="auto"/>
              <w:right w:val="single" w:sz="4" w:space="0" w:color="auto"/>
            </w:tcBorders>
            <w:hideMark/>
          </w:tcPr>
          <w:p w14:paraId="1E80E2C6"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w:t>
            </w:r>
          </w:p>
        </w:tc>
      </w:tr>
      <w:tr w:rsidR="00712857" w:rsidRPr="0086262F" w14:paraId="1A0BB00E" w14:textId="77777777" w:rsidTr="00712857">
        <w:trPr>
          <w:trHeight w:val="288"/>
        </w:trPr>
        <w:tc>
          <w:tcPr>
            <w:tcW w:w="2597" w:type="pct"/>
            <w:tcBorders>
              <w:top w:val="nil"/>
              <w:left w:val="single" w:sz="4" w:space="0" w:color="auto"/>
              <w:bottom w:val="single" w:sz="4" w:space="0" w:color="auto"/>
              <w:right w:val="single" w:sz="4" w:space="0" w:color="auto"/>
            </w:tcBorders>
            <w:hideMark/>
          </w:tcPr>
          <w:p w14:paraId="7FB6EDA2"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Mise en place comité de pilotage</w:t>
            </w:r>
          </w:p>
        </w:tc>
        <w:tc>
          <w:tcPr>
            <w:tcW w:w="684" w:type="pct"/>
            <w:tcBorders>
              <w:top w:val="nil"/>
              <w:left w:val="nil"/>
              <w:bottom w:val="single" w:sz="4" w:space="0" w:color="auto"/>
              <w:right w:val="single" w:sz="4" w:space="0" w:color="auto"/>
            </w:tcBorders>
            <w:hideMark/>
          </w:tcPr>
          <w:p w14:paraId="27C763F4" w14:textId="77777777" w:rsidR="00712857" w:rsidRPr="00712857" w:rsidRDefault="00712857" w:rsidP="00712857">
            <w:pPr>
              <w:spacing w:after="0" w:line="240" w:lineRule="auto"/>
              <w:jc w:val="center"/>
              <w:rPr>
                <w:rFonts w:ascii="Times New Roman" w:eastAsia="Times New Roman" w:hAnsi="Times New Roman" w:cs="Times New Roman"/>
                <w:color w:val="FF0000"/>
                <w:kern w:val="0"/>
                <w:lang w:val="fr-FR"/>
                <w14:ligatures w14:val="none"/>
              </w:rPr>
            </w:pPr>
            <w:r w:rsidRPr="00712857">
              <w:rPr>
                <w:rFonts w:ascii="Times New Roman" w:eastAsia="Times New Roman" w:hAnsi="Times New Roman" w:cs="Times New Roman"/>
                <w:color w:val="FF0000"/>
                <w:kern w:val="0"/>
                <w:lang w:val="fr-FR"/>
                <w14:ligatures w14:val="none"/>
              </w:rPr>
              <w:t> </w:t>
            </w:r>
          </w:p>
        </w:tc>
        <w:tc>
          <w:tcPr>
            <w:tcW w:w="1719" w:type="pct"/>
            <w:tcBorders>
              <w:top w:val="nil"/>
              <w:left w:val="nil"/>
              <w:bottom w:val="single" w:sz="4" w:space="0" w:color="auto"/>
              <w:right w:val="single" w:sz="4" w:space="0" w:color="auto"/>
            </w:tcBorders>
            <w:hideMark/>
          </w:tcPr>
          <w:p w14:paraId="2752441C"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w:t>
            </w:r>
          </w:p>
        </w:tc>
      </w:tr>
      <w:tr w:rsidR="00712857" w:rsidRPr="0086262F" w14:paraId="643A148D" w14:textId="77777777" w:rsidTr="00712857">
        <w:trPr>
          <w:trHeight w:val="552"/>
        </w:trPr>
        <w:tc>
          <w:tcPr>
            <w:tcW w:w="2597" w:type="pct"/>
            <w:tcBorders>
              <w:top w:val="nil"/>
              <w:left w:val="single" w:sz="4" w:space="0" w:color="auto"/>
              <w:bottom w:val="single" w:sz="4" w:space="0" w:color="auto"/>
              <w:right w:val="single" w:sz="4" w:space="0" w:color="auto"/>
            </w:tcBorders>
            <w:hideMark/>
          </w:tcPr>
          <w:p w14:paraId="4D6DC04F"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Recrutement de deux consultants internationaux &amp; de trois consultants nationaux</w:t>
            </w:r>
          </w:p>
        </w:tc>
        <w:tc>
          <w:tcPr>
            <w:tcW w:w="684" w:type="pct"/>
            <w:tcBorders>
              <w:top w:val="nil"/>
              <w:left w:val="nil"/>
              <w:bottom w:val="single" w:sz="4" w:space="0" w:color="auto"/>
              <w:right w:val="single" w:sz="4" w:space="0" w:color="auto"/>
            </w:tcBorders>
            <w:hideMark/>
          </w:tcPr>
          <w:p w14:paraId="06776B86"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w:t>
            </w:r>
          </w:p>
        </w:tc>
        <w:tc>
          <w:tcPr>
            <w:tcW w:w="1719" w:type="pct"/>
            <w:tcBorders>
              <w:top w:val="nil"/>
              <w:left w:val="nil"/>
              <w:bottom w:val="single" w:sz="4" w:space="0" w:color="auto"/>
              <w:right w:val="single" w:sz="4" w:space="0" w:color="auto"/>
            </w:tcBorders>
            <w:hideMark/>
          </w:tcPr>
          <w:p w14:paraId="2E649879"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w:t>
            </w:r>
          </w:p>
        </w:tc>
      </w:tr>
      <w:tr w:rsidR="00712857" w:rsidRPr="0086262F" w14:paraId="1230DB61" w14:textId="77777777" w:rsidTr="00712857">
        <w:trPr>
          <w:trHeight w:val="276"/>
        </w:trPr>
        <w:tc>
          <w:tcPr>
            <w:tcW w:w="2597" w:type="pct"/>
            <w:tcBorders>
              <w:top w:val="nil"/>
              <w:left w:val="single" w:sz="4" w:space="0" w:color="auto"/>
              <w:bottom w:val="single" w:sz="4" w:space="0" w:color="auto"/>
              <w:right w:val="single" w:sz="4" w:space="0" w:color="auto"/>
            </w:tcBorders>
            <w:hideMark/>
          </w:tcPr>
          <w:p w14:paraId="233340B6"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Mise en place de cinq (05) groupes thématiques</w:t>
            </w:r>
          </w:p>
        </w:tc>
        <w:tc>
          <w:tcPr>
            <w:tcW w:w="684" w:type="pct"/>
            <w:tcBorders>
              <w:top w:val="nil"/>
              <w:left w:val="nil"/>
              <w:bottom w:val="single" w:sz="4" w:space="0" w:color="auto"/>
              <w:right w:val="single" w:sz="4" w:space="0" w:color="auto"/>
            </w:tcBorders>
            <w:hideMark/>
          </w:tcPr>
          <w:p w14:paraId="004657A5"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w:t>
            </w:r>
          </w:p>
        </w:tc>
        <w:tc>
          <w:tcPr>
            <w:tcW w:w="1719" w:type="pct"/>
            <w:tcBorders>
              <w:top w:val="nil"/>
              <w:left w:val="nil"/>
              <w:bottom w:val="single" w:sz="4" w:space="0" w:color="auto"/>
              <w:right w:val="single" w:sz="4" w:space="0" w:color="auto"/>
            </w:tcBorders>
            <w:hideMark/>
          </w:tcPr>
          <w:p w14:paraId="259CFA08"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w:t>
            </w:r>
          </w:p>
        </w:tc>
      </w:tr>
      <w:tr w:rsidR="00712857" w:rsidRPr="00712857" w14:paraId="122F4CF6" w14:textId="77777777" w:rsidTr="00712857">
        <w:trPr>
          <w:trHeight w:val="1104"/>
        </w:trPr>
        <w:tc>
          <w:tcPr>
            <w:tcW w:w="2597" w:type="pct"/>
            <w:tcBorders>
              <w:top w:val="nil"/>
              <w:left w:val="single" w:sz="4" w:space="0" w:color="auto"/>
              <w:bottom w:val="single" w:sz="4" w:space="0" w:color="auto"/>
              <w:right w:val="single" w:sz="4" w:space="0" w:color="auto"/>
            </w:tcBorders>
            <w:hideMark/>
          </w:tcPr>
          <w:p w14:paraId="775CCB43"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Élaboration &amp; validation des outils de collecte, d’analyse et de planification (matrice des données de routine, grilles d’évaluation, guides d’entretien, canevas d’analyse, grilles de planification) </w:t>
            </w:r>
          </w:p>
        </w:tc>
        <w:tc>
          <w:tcPr>
            <w:tcW w:w="684" w:type="pct"/>
            <w:tcBorders>
              <w:top w:val="nil"/>
              <w:left w:val="nil"/>
              <w:bottom w:val="single" w:sz="4" w:space="0" w:color="auto"/>
              <w:right w:val="single" w:sz="4" w:space="0" w:color="auto"/>
            </w:tcBorders>
            <w:hideMark/>
          </w:tcPr>
          <w:p w14:paraId="3DEEBDEE"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w:t>
            </w:r>
          </w:p>
        </w:tc>
        <w:tc>
          <w:tcPr>
            <w:tcW w:w="1719" w:type="pct"/>
            <w:tcBorders>
              <w:top w:val="nil"/>
              <w:left w:val="nil"/>
              <w:bottom w:val="single" w:sz="4" w:space="0" w:color="auto"/>
              <w:right w:val="single" w:sz="4" w:space="0" w:color="auto"/>
            </w:tcBorders>
            <w:hideMark/>
          </w:tcPr>
          <w:p w14:paraId="0AF91F38"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3</w:t>
            </w:r>
          </w:p>
        </w:tc>
      </w:tr>
      <w:tr w:rsidR="00712857" w:rsidRPr="00712857" w14:paraId="2F8C4EE1" w14:textId="77777777" w:rsidTr="00712857">
        <w:trPr>
          <w:trHeight w:val="276"/>
        </w:trPr>
        <w:tc>
          <w:tcPr>
            <w:tcW w:w="2597" w:type="pct"/>
            <w:tcBorders>
              <w:top w:val="nil"/>
              <w:left w:val="single" w:sz="4" w:space="0" w:color="auto"/>
              <w:bottom w:val="single" w:sz="4" w:space="0" w:color="auto"/>
              <w:right w:val="single" w:sz="4" w:space="0" w:color="auto"/>
            </w:tcBorders>
            <w:hideMark/>
          </w:tcPr>
          <w:p w14:paraId="3BA833E3"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Elaboration des canevas de la revue</w:t>
            </w:r>
          </w:p>
        </w:tc>
        <w:tc>
          <w:tcPr>
            <w:tcW w:w="684" w:type="pct"/>
            <w:tcBorders>
              <w:top w:val="nil"/>
              <w:left w:val="nil"/>
              <w:bottom w:val="single" w:sz="4" w:space="0" w:color="auto"/>
              <w:right w:val="single" w:sz="4" w:space="0" w:color="auto"/>
            </w:tcBorders>
            <w:hideMark/>
          </w:tcPr>
          <w:p w14:paraId="3EDB5FFC"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w:t>
            </w:r>
          </w:p>
        </w:tc>
        <w:tc>
          <w:tcPr>
            <w:tcW w:w="1719" w:type="pct"/>
            <w:tcBorders>
              <w:top w:val="nil"/>
              <w:left w:val="nil"/>
              <w:bottom w:val="single" w:sz="4" w:space="0" w:color="auto"/>
              <w:right w:val="single" w:sz="4" w:space="0" w:color="auto"/>
            </w:tcBorders>
            <w:hideMark/>
          </w:tcPr>
          <w:p w14:paraId="00FE1C32"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2</w:t>
            </w:r>
          </w:p>
        </w:tc>
      </w:tr>
      <w:tr w:rsidR="00712857" w:rsidRPr="00712857" w14:paraId="578C801D" w14:textId="77777777" w:rsidTr="00712857">
        <w:trPr>
          <w:trHeight w:val="276"/>
        </w:trPr>
        <w:tc>
          <w:tcPr>
            <w:tcW w:w="2597" w:type="pct"/>
            <w:tcBorders>
              <w:top w:val="nil"/>
              <w:left w:val="single" w:sz="4" w:space="0" w:color="auto"/>
              <w:bottom w:val="single" w:sz="4" w:space="0" w:color="auto"/>
              <w:right w:val="single" w:sz="4" w:space="0" w:color="auto"/>
            </w:tcBorders>
            <w:shd w:val="clear" w:color="000000" w:fill="D9E1F2"/>
            <w:hideMark/>
          </w:tcPr>
          <w:p w14:paraId="34BAE7BB" w14:textId="77777777" w:rsidR="00712857" w:rsidRPr="00712857" w:rsidRDefault="00712857" w:rsidP="00712857">
            <w:pPr>
              <w:spacing w:after="0" w:line="240" w:lineRule="auto"/>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Sous total phase 1</w:t>
            </w:r>
          </w:p>
        </w:tc>
        <w:tc>
          <w:tcPr>
            <w:tcW w:w="684" w:type="pct"/>
            <w:tcBorders>
              <w:top w:val="nil"/>
              <w:left w:val="nil"/>
              <w:bottom w:val="single" w:sz="4" w:space="0" w:color="auto"/>
              <w:right w:val="single" w:sz="4" w:space="0" w:color="auto"/>
            </w:tcBorders>
            <w:shd w:val="clear" w:color="000000" w:fill="D9E1F2"/>
            <w:hideMark/>
          </w:tcPr>
          <w:p w14:paraId="0158B5AF"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0</w:t>
            </w:r>
          </w:p>
        </w:tc>
        <w:tc>
          <w:tcPr>
            <w:tcW w:w="1719" w:type="pct"/>
            <w:tcBorders>
              <w:top w:val="nil"/>
              <w:left w:val="nil"/>
              <w:bottom w:val="single" w:sz="4" w:space="0" w:color="auto"/>
              <w:right w:val="single" w:sz="4" w:space="0" w:color="auto"/>
            </w:tcBorders>
            <w:shd w:val="clear" w:color="000000" w:fill="D9E1F2"/>
            <w:hideMark/>
          </w:tcPr>
          <w:p w14:paraId="433EB402"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5</w:t>
            </w:r>
          </w:p>
        </w:tc>
      </w:tr>
      <w:tr w:rsidR="00712857" w:rsidRPr="00712857" w14:paraId="7703EE1F" w14:textId="77777777" w:rsidTr="00712857">
        <w:trPr>
          <w:trHeight w:val="276"/>
        </w:trPr>
        <w:tc>
          <w:tcPr>
            <w:tcW w:w="5000" w:type="pct"/>
            <w:gridSpan w:val="3"/>
            <w:tcBorders>
              <w:top w:val="single" w:sz="4" w:space="0" w:color="auto"/>
              <w:left w:val="single" w:sz="4" w:space="0" w:color="auto"/>
              <w:bottom w:val="single" w:sz="4" w:space="0" w:color="auto"/>
              <w:right w:val="single" w:sz="4" w:space="0" w:color="auto"/>
            </w:tcBorders>
            <w:shd w:val="clear" w:color="000000" w:fill="8EA9DB"/>
            <w:hideMark/>
          </w:tcPr>
          <w:p w14:paraId="441BBBE4"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Phase d’évaluation du PSNI</w:t>
            </w:r>
          </w:p>
        </w:tc>
      </w:tr>
      <w:tr w:rsidR="00712857" w:rsidRPr="00712857" w14:paraId="49FCA8F1" w14:textId="77777777" w:rsidTr="00712857">
        <w:trPr>
          <w:trHeight w:val="276"/>
        </w:trPr>
        <w:tc>
          <w:tcPr>
            <w:tcW w:w="2597" w:type="pct"/>
            <w:tcBorders>
              <w:top w:val="nil"/>
              <w:left w:val="single" w:sz="4" w:space="0" w:color="auto"/>
              <w:bottom w:val="single" w:sz="4" w:space="0" w:color="auto"/>
              <w:right w:val="single" w:sz="4" w:space="0" w:color="auto"/>
            </w:tcBorders>
            <w:hideMark/>
          </w:tcPr>
          <w:p w14:paraId="6CD3025C"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Revue documentaire </w:t>
            </w:r>
          </w:p>
        </w:tc>
        <w:tc>
          <w:tcPr>
            <w:tcW w:w="684" w:type="pct"/>
            <w:tcBorders>
              <w:top w:val="nil"/>
              <w:left w:val="nil"/>
              <w:bottom w:val="single" w:sz="4" w:space="0" w:color="auto"/>
              <w:right w:val="single" w:sz="4" w:space="0" w:color="auto"/>
            </w:tcBorders>
            <w:shd w:val="clear" w:color="000000" w:fill="FFFFFF"/>
            <w:hideMark/>
          </w:tcPr>
          <w:p w14:paraId="760E8139"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c>
          <w:tcPr>
            <w:tcW w:w="1719" w:type="pct"/>
            <w:tcBorders>
              <w:top w:val="nil"/>
              <w:left w:val="nil"/>
              <w:bottom w:val="single" w:sz="4" w:space="0" w:color="auto"/>
              <w:right w:val="single" w:sz="4" w:space="0" w:color="auto"/>
            </w:tcBorders>
            <w:shd w:val="clear" w:color="000000" w:fill="FFFFFF"/>
            <w:hideMark/>
          </w:tcPr>
          <w:p w14:paraId="25806703"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5</w:t>
            </w:r>
          </w:p>
        </w:tc>
      </w:tr>
      <w:tr w:rsidR="00712857" w:rsidRPr="00712857" w14:paraId="4CC1D813" w14:textId="77777777" w:rsidTr="00712857">
        <w:trPr>
          <w:trHeight w:val="276"/>
        </w:trPr>
        <w:tc>
          <w:tcPr>
            <w:tcW w:w="2597" w:type="pct"/>
            <w:tcBorders>
              <w:top w:val="nil"/>
              <w:left w:val="single" w:sz="4" w:space="0" w:color="auto"/>
              <w:bottom w:val="single" w:sz="4" w:space="0" w:color="auto"/>
              <w:right w:val="single" w:sz="4" w:space="0" w:color="auto"/>
            </w:tcBorders>
            <w:hideMark/>
          </w:tcPr>
          <w:p w14:paraId="7CEA10FF"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Collecte des données </w:t>
            </w:r>
          </w:p>
        </w:tc>
        <w:tc>
          <w:tcPr>
            <w:tcW w:w="684" w:type="pct"/>
            <w:tcBorders>
              <w:top w:val="nil"/>
              <w:left w:val="nil"/>
              <w:bottom w:val="single" w:sz="4" w:space="0" w:color="auto"/>
              <w:right w:val="single" w:sz="4" w:space="0" w:color="auto"/>
            </w:tcBorders>
            <w:shd w:val="clear" w:color="000000" w:fill="FFFFFF"/>
            <w:hideMark/>
          </w:tcPr>
          <w:p w14:paraId="3A9AF29C" w14:textId="77777777" w:rsidR="00712857" w:rsidRPr="00712857" w:rsidRDefault="00712857" w:rsidP="00712857">
            <w:pPr>
              <w:spacing w:after="0" w:line="240" w:lineRule="auto"/>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c>
          <w:tcPr>
            <w:tcW w:w="1719" w:type="pct"/>
            <w:tcBorders>
              <w:top w:val="nil"/>
              <w:left w:val="nil"/>
              <w:bottom w:val="single" w:sz="4" w:space="0" w:color="auto"/>
              <w:right w:val="single" w:sz="4" w:space="0" w:color="auto"/>
            </w:tcBorders>
            <w:shd w:val="clear" w:color="000000" w:fill="FFFFFF"/>
            <w:hideMark/>
          </w:tcPr>
          <w:p w14:paraId="655A1AC5" w14:textId="77777777" w:rsidR="00712857" w:rsidRPr="00712857" w:rsidRDefault="00712857" w:rsidP="00712857">
            <w:pPr>
              <w:spacing w:after="0" w:line="240" w:lineRule="auto"/>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r>
      <w:tr w:rsidR="00712857" w:rsidRPr="00712857" w14:paraId="34BBFC72" w14:textId="77777777" w:rsidTr="00712857">
        <w:trPr>
          <w:trHeight w:val="276"/>
        </w:trPr>
        <w:tc>
          <w:tcPr>
            <w:tcW w:w="2597" w:type="pct"/>
            <w:tcBorders>
              <w:top w:val="nil"/>
              <w:left w:val="single" w:sz="4" w:space="0" w:color="auto"/>
              <w:bottom w:val="single" w:sz="4" w:space="0" w:color="auto"/>
              <w:right w:val="single" w:sz="4" w:space="0" w:color="auto"/>
            </w:tcBorders>
            <w:hideMark/>
          </w:tcPr>
          <w:p w14:paraId="438B28F1" w14:textId="77777777" w:rsidR="00712857" w:rsidRPr="00712857" w:rsidRDefault="00712857" w:rsidP="00712857">
            <w:pPr>
              <w:spacing w:after="0" w:line="240" w:lineRule="auto"/>
              <w:jc w:val="right"/>
              <w:rPr>
                <w:rFonts w:ascii="Times New Roman" w:eastAsia="Times New Roman" w:hAnsi="Times New Roman" w:cs="Times New Roman"/>
                <w:i/>
                <w:iCs/>
                <w:color w:val="000000"/>
                <w:kern w:val="0"/>
                <w:lang w:val="fr-FR"/>
                <w14:ligatures w14:val="none"/>
              </w:rPr>
            </w:pPr>
            <w:r w:rsidRPr="00712857">
              <w:rPr>
                <w:rFonts w:ascii="Times New Roman" w:eastAsia="Times New Roman" w:hAnsi="Times New Roman" w:cs="Times New Roman"/>
                <w:i/>
                <w:iCs/>
                <w:color w:val="000000"/>
                <w:kern w:val="0"/>
                <w:lang w:val="fr-FR"/>
                <w14:ligatures w14:val="none"/>
              </w:rPr>
              <w:t>Auto-évaluation </w:t>
            </w:r>
          </w:p>
        </w:tc>
        <w:tc>
          <w:tcPr>
            <w:tcW w:w="684" w:type="pct"/>
            <w:tcBorders>
              <w:top w:val="nil"/>
              <w:left w:val="nil"/>
              <w:bottom w:val="single" w:sz="4" w:space="0" w:color="auto"/>
              <w:right w:val="single" w:sz="4" w:space="0" w:color="auto"/>
            </w:tcBorders>
            <w:shd w:val="clear" w:color="000000" w:fill="FFFFFF"/>
            <w:hideMark/>
          </w:tcPr>
          <w:p w14:paraId="4CAE8FCC"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c>
          <w:tcPr>
            <w:tcW w:w="1719" w:type="pct"/>
            <w:tcBorders>
              <w:top w:val="nil"/>
              <w:left w:val="nil"/>
              <w:bottom w:val="single" w:sz="4" w:space="0" w:color="auto"/>
              <w:right w:val="single" w:sz="4" w:space="0" w:color="auto"/>
            </w:tcBorders>
            <w:shd w:val="clear" w:color="000000" w:fill="FFFFFF"/>
            <w:hideMark/>
          </w:tcPr>
          <w:p w14:paraId="5FCF74AD"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r>
      <w:tr w:rsidR="00712857" w:rsidRPr="00712857" w14:paraId="1A131AD7" w14:textId="77777777" w:rsidTr="00712857">
        <w:trPr>
          <w:trHeight w:val="276"/>
        </w:trPr>
        <w:tc>
          <w:tcPr>
            <w:tcW w:w="2597" w:type="pct"/>
            <w:tcBorders>
              <w:top w:val="nil"/>
              <w:left w:val="single" w:sz="4" w:space="0" w:color="auto"/>
              <w:bottom w:val="single" w:sz="4" w:space="0" w:color="auto"/>
              <w:right w:val="single" w:sz="4" w:space="0" w:color="auto"/>
            </w:tcBorders>
            <w:hideMark/>
          </w:tcPr>
          <w:p w14:paraId="2AD074F6" w14:textId="77777777" w:rsidR="00712857" w:rsidRPr="00712857" w:rsidRDefault="00712857" w:rsidP="00712857">
            <w:pPr>
              <w:spacing w:after="0" w:line="240" w:lineRule="auto"/>
              <w:jc w:val="right"/>
              <w:rPr>
                <w:rFonts w:ascii="Times New Roman" w:eastAsia="Times New Roman" w:hAnsi="Times New Roman" w:cs="Times New Roman"/>
                <w:i/>
                <w:iCs/>
                <w:color w:val="000000"/>
                <w:kern w:val="0"/>
                <w:lang w:val="fr-FR"/>
                <w14:ligatures w14:val="none"/>
              </w:rPr>
            </w:pPr>
            <w:r w:rsidRPr="00712857">
              <w:rPr>
                <w:rFonts w:ascii="Times New Roman" w:eastAsia="Times New Roman" w:hAnsi="Times New Roman" w:cs="Times New Roman"/>
                <w:i/>
                <w:iCs/>
                <w:color w:val="000000"/>
                <w:kern w:val="0"/>
                <w:lang w:val="fr-FR"/>
                <w14:ligatures w14:val="none"/>
              </w:rPr>
              <w:t>Ateliers régionaux</w:t>
            </w:r>
          </w:p>
        </w:tc>
        <w:tc>
          <w:tcPr>
            <w:tcW w:w="684" w:type="pct"/>
            <w:tcBorders>
              <w:top w:val="nil"/>
              <w:left w:val="nil"/>
              <w:bottom w:val="single" w:sz="4" w:space="0" w:color="auto"/>
              <w:right w:val="single" w:sz="4" w:space="0" w:color="auto"/>
            </w:tcBorders>
            <w:shd w:val="clear" w:color="000000" w:fill="FFFFFF"/>
            <w:hideMark/>
          </w:tcPr>
          <w:p w14:paraId="1A23C927"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c>
          <w:tcPr>
            <w:tcW w:w="1719" w:type="pct"/>
            <w:tcBorders>
              <w:top w:val="nil"/>
              <w:left w:val="nil"/>
              <w:bottom w:val="single" w:sz="4" w:space="0" w:color="auto"/>
              <w:right w:val="single" w:sz="4" w:space="0" w:color="auto"/>
            </w:tcBorders>
            <w:shd w:val="clear" w:color="000000" w:fill="FFFFFF"/>
            <w:hideMark/>
          </w:tcPr>
          <w:p w14:paraId="69E89117"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r>
      <w:tr w:rsidR="00712857" w:rsidRPr="00712857" w14:paraId="1B6E9B33" w14:textId="77777777" w:rsidTr="00712857">
        <w:trPr>
          <w:trHeight w:val="276"/>
        </w:trPr>
        <w:tc>
          <w:tcPr>
            <w:tcW w:w="2597" w:type="pct"/>
            <w:tcBorders>
              <w:top w:val="nil"/>
              <w:left w:val="single" w:sz="4" w:space="0" w:color="auto"/>
              <w:bottom w:val="single" w:sz="4" w:space="0" w:color="auto"/>
              <w:right w:val="single" w:sz="4" w:space="0" w:color="auto"/>
            </w:tcBorders>
            <w:hideMark/>
          </w:tcPr>
          <w:p w14:paraId="69F96AC4" w14:textId="77777777" w:rsidR="00712857" w:rsidRPr="00712857" w:rsidRDefault="00712857" w:rsidP="00712857">
            <w:pPr>
              <w:spacing w:after="0" w:line="240" w:lineRule="auto"/>
              <w:jc w:val="right"/>
              <w:rPr>
                <w:rFonts w:ascii="Times New Roman" w:eastAsia="Times New Roman" w:hAnsi="Times New Roman" w:cs="Times New Roman"/>
                <w:i/>
                <w:iCs/>
                <w:color w:val="000000"/>
                <w:kern w:val="0"/>
                <w:lang w:val="fr-FR"/>
                <w14:ligatures w14:val="none"/>
              </w:rPr>
            </w:pPr>
            <w:r w:rsidRPr="00712857">
              <w:rPr>
                <w:rFonts w:ascii="Times New Roman" w:eastAsia="Times New Roman" w:hAnsi="Times New Roman" w:cs="Times New Roman"/>
                <w:i/>
                <w:iCs/>
                <w:color w:val="000000"/>
                <w:kern w:val="0"/>
                <w:lang w:val="fr-FR"/>
                <w14:ligatures w14:val="none"/>
              </w:rPr>
              <w:t>Entretien </w:t>
            </w:r>
          </w:p>
        </w:tc>
        <w:tc>
          <w:tcPr>
            <w:tcW w:w="684" w:type="pct"/>
            <w:tcBorders>
              <w:top w:val="nil"/>
              <w:left w:val="nil"/>
              <w:bottom w:val="single" w:sz="4" w:space="0" w:color="auto"/>
              <w:right w:val="single" w:sz="4" w:space="0" w:color="auto"/>
            </w:tcBorders>
            <w:shd w:val="clear" w:color="000000" w:fill="FFFFFF"/>
            <w:hideMark/>
          </w:tcPr>
          <w:p w14:paraId="2081D80B"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2</w:t>
            </w:r>
          </w:p>
        </w:tc>
        <w:tc>
          <w:tcPr>
            <w:tcW w:w="1719" w:type="pct"/>
            <w:tcBorders>
              <w:top w:val="nil"/>
              <w:left w:val="nil"/>
              <w:bottom w:val="single" w:sz="4" w:space="0" w:color="auto"/>
              <w:right w:val="single" w:sz="4" w:space="0" w:color="auto"/>
            </w:tcBorders>
            <w:shd w:val="clear" w:color="000000" w:fill="FFFFFF"/>
            <w:hideMark/>
          </w:tcPr>
          <w:p w14:paraId="3049D49F"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r>
      <w:tr w:rsidR="00712857" w:rsidRPr="00712857" w14:paraId="419277D6" w14:textId="77777777" w:rsidTr="00712857">
        <w:trPr>
          <w:trHeight w:val="552"/>
        </w:trPr>
        <w:tc>
          <w:tcPr>
            <w:tcW w:w="2597" w:type="pct"/>
            <w:tcBorders>
              <w:top w:val="nil"/>
              <w:left w:val="single" w:sz="4" w:space="0" w:color="auto"/>
              <w:bottom w:val="single" w:sz="4" w:space="0" w:color="auto"/>
              <w:right w:val="single" w:sz="4" w:space="0" w:color="auto"/>
            </w:tcBorders>
            <w:hideMark/>
          </w:tcPr>
          <w:p w14:paraId="7D44B948" w14:textId="77777777" w:rsidR="00712857" w:rsidRPr="00712857" w:rsidRDefault="00712857" w:rsidP="00712857">
            <w:pPr>
              <w:spacing w:after="0" w:line="240" w:lineRule="auto"/>
              <w:jc w:val="right"/>
              <w:rPr>
                <w:rFonts w:ascii="Times New Roman" w:eastAsia="Times New Roman" w:hAnsi="Times New Roman" w:cs="Times New Roman"/>
                <w:i/>
                <w:iCs/>
                <w:color w:val="000000"/>
                <w:kern w:val="0"/>
                <w:lang w:val="fr-FR"/>
                <w14:ligatures w14:val="none"/>
              </w:rPr>
            </w:pPr>
            <w:r w:rsidRPr="00712857">
              <w:rPr>
                <w:rFonts w:ascii="Times New Roman" w:eastAsia="Times New Roman" w:hAnsi="Times New Roman" w:cs="Times New Roman"/>
                <w:i/>
                <w:iCs/>
                <w:color w:val="000000"/>
                <w:kern w:val="0"/>
                <w:lang w:val="fr-FR"/>
                <w14:ligatures w14:val="none"/>
              </w:rPr>
              <w:t>Visite dans les établissements de santé sélectionnés et les laboratoires connexes</w:t>
            </w:r>
          </w:p>
        </w:tc>
        <w:tc>
          <w:tcPr>
            <w:tcW w:w="684" w:type="pct"/>
            <w:tcBorders>
              <w:top w:val="nil"/>
              <w:left w:val="nil"/>
              <w:bottom w:val="single" w:sz="4" w:space="0" w:color="auto"/>
              <w:right w:val="single" w:sz="4" w:space="0" w:color="auto"/>
            </w:tcBorders>
            <w:shd w:val="clear" w:color="000000" w:fill="FFFFFF"/>
            <w:hideMark/>
          </w:tcPr>
          <w:p w14:paraId="5085037B"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2</w:t>
            </w:r>
          </w:p>
        </w:tc>
        <w:tc>
          <w:tcPr>
            <w:tcW w:w="1719" w:type="pct"/>
            <w:tcBorders>
              <w:top w:val="nil"/>
              <w:left w:val="nil"/>
              <w:bottom w:val="single" w:sz="4" w:space="0" w:color="auto"/>
              <w:right w:val="single" w:sz="4" w:space="0" w:color="auto"/>
            </w:tcBorders>
            <w:shd w:val="clear" w:color="000000" w:fill="FFFFFF"/>
            <w:hideMark/>
          </w:tcPr>
          <w:p w14:paraId="19E35722"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r>
      <w:tr w:rsidR="00712857" w:rsidRPr="00712857" w14:paraId="1558868A" w14:textId="77777777" w:rsidTr="00712857">
        <w:trPr>
          <w:trHeight w:val="276"/>
        </w:trPr>
        <w:tc>
          <w:tcPr>
            <w:tcW w:w="2597" w:type="pct"/>
            <w:tcBorders>
              <w:top w:val="nil"/>
              <w:left w:val="single" w:sz="4" w:space="0" w:color="auto"/>
              <w:bottom w:val="single" w:sz="4" w:space="0" w:color="auto"/>
              <w:right w:val="single" w:sz="4" w:space="0" w:color="auto"/>
            </w:tcBorders>
            <w:hideMark/>
          </w:tcPr>
          <w:p w14:paraId="2B0C2755"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xml:space="preserve">Analyse des données collectées </w:t>
            </w:r>
          </w:p>
        </w:tc>
        <w:tc>
          <w:tcPr>
            <w:tcW w:w="684" w:type="pct"/>
            <w:tcBorders>
              <w:top w:val="nil"/>
              <w:left w:val="nil"/>
              <w:bottom w:val="single" w:sz="4" w:space="0" w:color="auto"/>
              <w:right w:val="single" w:sz="4" w:space="0" w:color="auto"/>
            </w:tcBorders>
            <w:shd w:val="clear" w:color="000000" w:fill="FFFFFF"/>
            <w:hideMark/>
          </w:tcPr>
          <w:p w14:paraId="0C4DB283"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5</w:t>
            </w:r>
          </w:p>
        </w:tc>
        <w:tc>
          <w:tcPr>
            <w:tcW w:w="1719" w:type="pct"/>
            <w:tcBorders>
              <w:top w:val="nil"/>
              <w:left w:val="nil"/>
              <w:bottom w:val="single" w:sz="4" w:space="0" w:color="auto"/>
              <w:right w:val="single" w:sz="4" w:space="0" w:color="auto"/>
            </w:tcBorders>
            <w:shd w:val="clear" w:color="000000" w:fill="FFFFFF"/>
            <w:hideMark/>
          </w:tcPr>
          <w:p w14:paraId="1BC5FBC5"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r>
      <w:tr w:rsidR="00712857" w:rsidRPr="00712857" w14:paraId="37F4223C" w14:textId="77777777" w:rsidTr="00712857">
        <w:trPr>
          <w:trHeight w:val="276"/>
        </w:trPr>
        <w:tc>
          <w:tcPr>
            <w:tcW w:w="2597" w:type="pct"/>
            <w:tcBorders>
              <w:top w:val="nil"/>
              <w:left w:val="single" w:sz="4" w:space="0" w:color="auto"/>
              <w:bottom w:val="single" w:sz="4" w:space="0" w:color="auto"/>
              <w:right w:val="single" w:sz="4" w:space="0" w:color="auto"/>
            </w:tcBorders>
            <w:hideMark/>
          </w:tcPr>
          <w:p w14:paraId="002E2B09"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xml:space="preserve">Elaboration du rapport de la </w:t>
            </w:r>
            <w:proofErr w:type="gramStart"/>
            <w:r w:rsidRPr="00712857">
              <w:rPr>
                <w:rFonts w:ascii="Times New Roman" w:eastAsia="Times New Roman" w:hAnsi="Times New Roman" w:cs="Times New Roman"/>
                <w:color w:val="000000"/>
                <w:kern w:val="0"/>
                <w:lang w:val="fr-FR"/>
                <w14:ligatures w14:val="none"/>
              </w:rPr>
              <w:t>revue:</w:t>
            </w:r>
            <w:proofErr w:type="gramEnd"/>
            <w:r w:rsidRPr="00712857">
              <w:rPr>
                <w:rFonts w:ascii="Times New Roman" w:eastAsia="Times New Roman" w:hAnsi="Times New Roman" w:cs="Times New Roman"/>
                <w:color w:val="000000"/>
                <w:kern w:val="0"/>
                <w:lang w:val="fr-FR"/>
                <w14:ligatures w14:val="none"/>
              </w:rPr>
              <w:t xml:space="preserve"> draft 0 </w:t>
            </w:r>
          </w:p>
        </w:tc>
        <w:tc>
          <w:tcPr>
            <w:tcW w:w="684" w:type="pct"/>
            <w:tcBorders>
              <w:top w:val="nil"/>
              <w:left w:val="nil"/>
              <w:bottom w:val="single" w:sz="4" w:space="0" w:color="auto"/>
              <w:right w:val="single" w:sz="4" w:space="0" w:color="auto"/>
            </w:tcBorders>
            <w:shd w:val="clear" w:color="000000" w:fill="FFFFFF"/>
            <w:hideMark/>
          </w:tcPr>
          <w:p w14:paraId="0635B604"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5</w:t>
            </w:r>
          </w:p>
        </w:tc>
        <w:tc>
          <w:tcPr>
            <w:tcW w:w="1719" w:type="pct"/>
            <w:tcBorders>
              <w:top w:val="nil"/>
              <w:left w:val="nil"/>
              <w:bottom w:val="single" w:sz="4" w:space="0" w:color="auto"/>
              <w:right w:val="single" w:sz="4" w:space="0" w:color="auto"/>
            </w:tcBorders>
            <w:shd w:val="clear" w:color="000000" w:fill="FFFFFF"/>
            <w:hideMark/>
          </w:tcPr>
          <w:p w14:paraId="55945E57"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r>
      <w:tr w:rsidR="00712857" w:rsidRPr="00712857" w14:paraId="6FC6949C" w14:textId="77777777" w:rsidTr="00712857">
        <w:trPr>
          <w:trHeight w:val="276"/>
        </w:trPr>
        <w:tc>
          <w:tcPr>
            <w:tcW w:w="2597" w:type="pct"/>
            <w:tcBorders>
              <w:top w:val="nil"/>
              <w:left w:val="single" w:sz="4" w:space="0" w:color="auto"/>
              <w:bottom w:val="single" w:sz="4" w:space="0" w:color="auto"/>
              <w:right w:val="single" w:sz="4" w:space="0" w:color="auto"/>
            </w:tcBorders>
            <w:hideMark/>
          </w:tcPr>
          <w:p w14:paraId="2BD21756"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lastRenderedPageBreak/>
              <w:t xml:space="preserve">Atelier national de validation du rapport de la </w:t>
            </w:r>
            <w:proofErr w:type="spellStart"/>
            <w:r w:rsidRPr="00712857">
              <w:rPr>
                <w:rFonts w:ascii="Times New Roman" w:eastAsia="Times New Roman" w:hAnsi="Times New Roman" w:cs="Times New Roman"/>
                <w:color w:val="000000"/>
                <w:kern w:val="0"/>
                <w:lang w:val="fr-FR"/>
                <w14:ligatures w14:val="none"/>
              </w:rPr>
              <w:t>révue</w:t>
            </w:r>
            <w:proofErr w:type="spellEnd"/>
          </w:p>
        </w:tc>
        <w:tc>
          <w:tcPr>
            <w:tcW w:w="684" w:type="pct"/>
            <w:tcBorders>
              <w:top w:val="nil"/>
              <w:left w:val="nil"/>
              <w:bottom w:val="single" w:sz="4" w:space="0" w:color="auto"/>
              <w:right w:val="single" w:sz="4" w:space="0" w:color="auto"/>
            </w:tcBorders>
            <w:hideMark/>
          </w:tcPr>
          <w:p w14:paraId="35D61948"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2</w:t>
            </w:r>
          </w:p>
        </w:tc>
        <w:tc>
          <w:tcPr>
            <w:tcW w:w="1719" w:type="pct"/>
            <w:tcBorders>
              <w:top w:val="nil"/>
              <w:left w:val="nil"/>
              <w:bottom w:val="single" w:sz="4" w:space="0" w:color="auto"/>
              <w:right w:val="single" w:sz="4" w:space="0" w:color="auto"/>
            </w:tcBorders>
            <w:hideMark/>
          </w:tcPr>
          <w:p w14:paraId="7194AD3B"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w:t>
            </w:r>
          </w:p>
        </w:tc>
      </w:tr>
      <w:tr w:rsidR="00712857" w:rsidRPr="00712857" w14:paraId="43142EDC" w14:textId="77777777" w:rsidTr="00712857">
        <w:trPr>
          <w:trHeight w:val="552"/>
        </w:trPr>
        <w:tc>
          <w:tcPr>
            <w:tcW w:w="2597" w:type="pct"/>
            <w:tcBorders>
              <w:top w:val="nil"/>
              <w:left w:val="single" w:sz="4" w:space="0" w:color="auto"/>
              <w:bottom w:val="single" w:sz="4" w:space="0" w:color="auto"/>
              <w:right w:val="single" w:sz="4" w:space="0" w:color="auto"/>
            </w:tcBorders>
            <w:hideMark/>
          </w:tcPr>
          <w:p w14:paraId="30401F55" w14:textId="2C65E25F"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xml:space="preserve">Finalisation du rapport de la revue du </w:t>
            </w:r>
            <w:proofErr w:type="gramStart"/>
            <w:r w:rsidRPr="00712857">
              <w:rPr>
                <w:rFonts w:ascii="Times New Roman" w:eastAsia="Times New Roman" w:hAnsi="Times New Roman" w:cs="Times New Roman"/>
                <w:color w:val="000000"/>
                <w:kern w:val="0"/>
                <w:lang w:val="fr-FR"/>
                <w14:ligatures w14:val="none"/>
              </w:rPr>
              <w:t>PSNI:</w:t>
            </w:r>
            <w:proofErr w:type="gramEnd"/>
            <w:r w:rsidRPr="00712857">
              <w:rPr>
                <w:rFonts w:ascii="Times New Roman" w:eastAsia="Times New Roman" w:hAnsi="Times New Roman" w:cs="Times New Roman"/>
                <w:color w:val="000000"/>
                <w:kern w:val="0"/>
                <w:lang w:val="fr-FR"/>
                <w14:ligatures w14:val="none"/>
              </w:rPr>
              <w:t xml:space="preserve"> prise en compte des observations de l'atelier </w:t>
            </w:r>
          </w:p>
        </w:tc>
        <w:tc>
          <w:tcPr>
            <w:tcW w:w="684" w:type="pct"/>
            <w:tcBorders>
              <w:top w:val="nil"/>
              <w:left w:val="nil"/>
              <w:bottom w:val="single" w:sz="4" w:space="0" w:color="auto"/>
              <w:right w:val="single" w:sz="4" w:space="0" w:color="auto"/>
            </w:tcBorders>
            <w:hideMark/>
          </w:tcPr>
          <w:p w14:paraId="26FEC0B2"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w:t>
            </w:r>
          </w:p>
        </w:tc>
        <w:tc>
          <w:tcPr>
            <w:tcW w:w="1719" w:type="pct"/>
            <w:tcBorders>
              <w:top w:val="nil"/>
              <w:left w:val="nil"/>
              <w:bottom w:val="single" w:sz="4" w:space="0" w:color="auto"/>
              <w:right w:val="single" w:sz="4" w:space="0" w:color="auto"/>
            </w:tcBorders>
            <w:hideMark/>
          </w:tcPr>
          <w:p w14:paraId="163324B7"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3</w:t>
            </w:r>
          </w:p>
        </w:tc>
      </w:tr>
      <w:tr w:rsidR="00712857" w:rsidRPr="00712857" w14:paraId="3323F77F" w14:textId="77777777" w:rsidTr="00712857">
        <w:trPr>
          <w:trHeight w:val="276"/>
        </w:trPr>
        <w:tc>
          <w:tcPr>
            <w:tcW w:w="2597" w:type="pct"/>
            <w:tcBorders>
              <w:top w:val="nil"/>
              <w:left w:val="single" w:sz="4" w:space="0" w:color="auto"/>
              <w:bottom w:val="single" w:sz="4" w:space="0" w:color="auto"/>
              <w:right w:val="single" w:sz="4" w:space="0" w:color="auto"/>
            </w:tcBorders>
            <w:shd w:val="clear" w:color="000000" w:fill="D9E1F2"/>
            <w:hideMark/>
          </w:tcPr>
          <w:p w14:paraId="78569877" w14:textId="77777777" w:rsidR="00712857" w:rsidRPr="00712857" w:rsidRDefault="00712857" w:rsidP="00712857">
            <w:pPr>
              <w:spacing w:after="0" w:line="240" w:lineRule="auto"/>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Sous total Phase 2</w:t>
            </w:r>
          </w:p>
        </w:tc>
        <w:tc>
          <w:tcPr>
            <w:tcW w:w="684" w:type="pct"/>
            <w:tcBorders>
              <w:top w:val="nil"/>
              <w:left w:val="nil"/>
              <w:bottom w:val="single" w:sz="4" w:space="0" w:color="auto"/>
              <w:right w:val="single" w:sz="4" w:space="0" w:color="auto"/>
            </w:tcBorders>
            <w:shd w:val="clear" w:color="000000" w:fill="D9E1F2"/>
            <w:hideMark/>
          </w:tcPr>
          <w:p w14:paraId="2D2418AC"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16</w:t>
            </w:r>
          </w:p>
        </w:tc>
        <w:tc>
          <w:tcPr>
            <w:tcW w:w="1719" w:type="pct"/>
            <w:tcBorders>
              <w:top w:val="nil"/>
              <w:left w:val="nil"/>
              <w:bottom w:val="single" w:sz="4" w:space="0" w:color="auto"/>
              <w:right w:val="single" w:sz="4" w:space="0" w:color="auto"/>
            </w:tcBorders>
            <w:shd w:val="clear" w:color="000000" w:fill="D9E1F2"/>
            <w:hideMark/>
          </w:tcPr>
          <w:p w14:paraId="5CD359AC"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8</w:t>
            </w:r>
          </w:p>
        </w:tc>
      </w:tr>
      <w:tr w:rsidR="00712857" w:rsidRPr="00712857" w14:paraId="2F1570DF" w14:textId="77777777" w:rsidTr="00712857">
        <w:trPr>
          <w:trHeight w:val="276"/>
        </w:trPr>
        <w:tc>
          <w:tcPr>
            <w:tcW w:w="5000" w:type="pct"/>
            <w:gridSpan w:val="3"/>
            <w:tcBorders>
              <w:top w:val="single" w:sz="4" w:space="0" w:color="auto"/>
              <w:left w:val="single" w:sz="4" w:space="0" w:color="auto"/>
              <w:bottom w:val="single" w:sz="4" w:space="0" w:color="auto"/>
              <w:right w:val="single" w:sz="4" w:space="0" w:color="auto"/>
            </w:tcBorders>
            <w:shd w:val="clear" w:color="000000" w:fill="8EA9DB"/>
            <w:hideMark/>
          </w:tcPr>
          <w:p w14:paraId="05DA9F14"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Phase 3 : rédaction du PSNI</w:t>
            </w:r>
          </w:p>
        </w:tc>
      </w:tr>
      <w:tr w:rsidR="00712857" w:rsidRPr="0086262F" w14:paraId="6B2231D4" w14:textId="77777777" w:rsidTr="00712857">
        <w:trPr>
          <w:trHeight w:val="552"/>
        </w:trPr>
        <w:tc>
          <w:tcPr>
            <w:tcW w:w="2597" w:type="pct"/>
            <w:tcBorders>
              <w:top w:val="nil"/>
              <w:left w:val="single" w:sz="4" w:space="0" w:color="auto"/>
              <w:bottom w:val="single" w:sz="4" w:space="0" w:color="auto"/>
              <w:right w:val="single" w:sz="4" w:space="0" w:color="auto"/>
            </w:tcBorders>
            <w:hideMark/>
          </w:tcPr>
          <w:p w14:paraId="6497F419" w14:textId="61B62AB9"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Reconduction des groupes de travail thématiques pour l’élaboration du nouveau PSNI</w:t>
            </w:r>
          </w:p>
        </w:tc>
        <w:tc>
          <w:tcPr>
            <w:tcW w:w="684" w:type="pct"/>
            <w:tcBorders>
              <w:top w:val="nil"/>
              <w:left w:val="nil"/>
              <w:bottom w:val="single" w:sz="4" w:space="0" w:color="auto"/>
              <w:right w:val="single" w:sz="4" w:space="0" w:color="auto"/>
            </w:tcBorders>
            <w:shd w:val="clear" w:color="000000" w:fill="FFFFFF"/>
            <w:hideMark/>
          </w:tcPr>
          <w:p w14:paraId="347C6229"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c>
          <w:tcPr>
            <w:tcW w:w="1719" w:type="pct"/>
            <w:tcBorders>
              <w:top w:val="nil"/>
              <w:left w:val="nil"/>
              <w:bottom w:val="single" w:sz="4" w:space="0" w:color="auto"/>
              <w:right w:val="single" w:sz="4" w:space="0" w:color="auto"/>
            </w:tcBorders>
            <w:shd w:val="clear" w:color="000000" w:fill="FFFFFF"/>
            <w:hideMark/>
          </w:tcPr>
          <w:p w14:paraId="22CE9B22"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r>
      <w:tr w:rsidR="00712857" w:rsidRPr="00712857" w14:paraId="55A031F3" w14:textId="77777777" w:rsidTr="00712857">
        <w:trPr>
          <w:trHeight w:val="828"/>
        </w:trPr>
        <w:tc>
          <w:tcPr>
            <w:tcW w:w="2597" w:type="pct"/>
            <w:tcBorders>
              <w:top w:val="nil"/>
              <w:left w:val="single" w:sz="4" w:space="0" w:color="auto"/>
              <w:bottom w:val="single" w:sz="4" w:space="0" w:color="auto"/>
              <w:right w:val="single" w:sz="4" w:space="0" w:color="auto"/>
            </w:tcBorders>
            <w:hideMark/>
          </w:tcPr>
          <w:p w14:paraId="19DE80FD"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Organisation d'un atelier national pour la rédaction du contexte, la définition de la vision, objectifs stratégiques et les résultats attendus à l'horizon 2030</w:t>
            </w:r>
          </w:p>
        </w:tc>
        <w:tc>
          <w:tcPr>
            <w:tcW w:w="684" w:type="pct"/>
            <w:tcBorders>
              <w:top w:val="nil"/>
              <w:left w:val="nil"/>
              <w:bottom w:val="single" w:sz="4" w:space="0" w:color="auto"/>
              <w:right w:val="single" w:sz="4" w:space="0" w:color="auto"/>
            </w:tcBorders>
            <w:shd w:val="clear" w:color="000000" w:fill="FFFFFF"/>
            <w:hideMark/>
          </w:tcPr>
          <w:p w14:paraId="08071DD7"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2</w:t>
            </w:r>
          </w:p>
        </w:tc>
        <w:tc>
          <w:tcPr>
            <w:tcW w:w="1719" w:type="pct"/>
            <w:tcBorders>
              <w:top w:val="nil"/>
              <w:left w:val="nil"/>
              <w:bottom w:val="single" w:sz="4" w:space="0" w:color="auto"/>
              <w:right w:val="single" w:sz="4" w:space="0" w:color="auto"/>
            </w:tcBorders>
            <w:shd w:val="clear" w:color="000000" w:fill="FFFFFF"/>
            <w:hideMark/>
          </w:tcPr>
          <w:p w14:paraId="14106FDD" w14:textId="77777777" w:rsidR="00712857" w:rsidRPr="00712857" w:rsidRDefault="00712857" w:rsidP="00712857">
            <w:pPr>
              <w:spacing w:after="0" w:line="240" w:lineRule="auto"/>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r>
      <w:tr w:rsidR="00712857" w:rsidRPr="00712857" w14:paraId="4753B7B6" w14:textId="77777777" w:rsidTr="00712857">
        <w:trPr>
          <w:trHeight w:val="552"/>
        </w:trPr>
        <w:tc>
          <w:tcPr>
            <w:tcW w:w="2597" w:type="pct"/>
            <w:tcBorders>
              <w:top w:val="nil"/>
              <w:left w:val="single" w:sz="4" w:space="0" w:color="auto"/>
              <w:bottom w:val="single" w:sz="4" w:space="0" w:color="auto"/>
              <w:right w:val="single" w:sz="4" w:space="0" w:color="auto"/>
            </w:tcBorders>
            <w:hideMark/>
          </w:tcPr>
          <w:p w14:paraId="7DA907BF"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xml:space="preserve">Organisation des séances de travail sur l'identification et la priorisation des stratégies d'intervention </w:t>
            </w:r>
          </w:p>
        </w:tc>
        <w:tc>
          <w:tcPr>
            <w:tcW w:w="684" w:type="pct"/>
            <w:tcBorders>
              <w:top w:val="nil"/>
              <w:left w:val="nil"/>
              <w:bottom w:val="single" w:sz="4" w:space="0" w:color="auto"/>
              <w:right w:val="single" w:sz="4" w:space="0" w:color="auto"/>
            </w:tcBorders>
            <w:shd w:val="clear" w:color="000000" w:fill="FFFFFF"/>
            <w:hideMark/>
          </w:tcPr>
          <w:p w14:paraId="589B2DBC"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5</w:t>
            </w:r>
          </w:p>
        </w:tc>
        <w:tc>
          <w:tcPr>
            <w:tcW w:w="1719" w:type="pct"/>
            <w:tcBorders>
              <w:top w:val="nil"/>
              <w:left w:val="nil"/>
              <w:bottom w:val="single" w:sz="4" w:space="0" w:color="auto"/>
              <w:right w:val="single" w:sz="4" w:space="0" w:color="auto"/>
            </w:tcBorders>
            <w:shd w:val="clear" w:color="000000" w:fill="FFFFFF"/>
            <w:hideMark/>
          </w:tcPr>
          <w:p w14:paraId="54366F2B" w14:textId="77777777" w:rsidR="00712857" w:rsidRPr="00712857" w:rsidRDefault="00712857" w:rsidP="00712857">
            <w:pPr>
              <w:spacing w:after="0" w:line="240" w:lineRule="auto"/>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r>
      <w:tr w:rsidR="00712857" w:rsidRPr="00712857" w14:paraId="53DB6A20" w14:textId="77777777" w:rsidTr="00712857">
        <w:trPr>
          <w:trHeight w:val="552"/>
        </w:trPr>
        <w:tc>
          <w:tcPr>
            <w:tcW w:w="2597" w:type="pct"/>
            <w:tcBorders>
              <w:top w:val="nil"/>
              <w:left w:val="single" w:sz="4" w:space="0" w:color="auto"/>
              <w:bottom w:val="single" w:sz="4" w:space="0" w:color="auto"/>
              <w:right w:val="single" w:sz="4" w:space="0" w:color="auto"/>
            </w:tcBorders>
            <w:hideMark/>
          </w:tcPr>
          <w:p w14:paraId="71BB9AF4"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xml:space="preserve"> Rédaction des versions provisoires - PSNI 2026-2030 y compris son budget estimatif </w:t>
            </w:r>
          </w:p>
        </w:tc>
        <w:tc>
          <w:tcPr>
            <w:tcW w:w="684" w:type="pct"/>
            <w:tcBorders>
              <w:top w:val="nil"/>
              <w:left w:val="nil"/>
              <w:bottom w:val="single" w:sz="4" w:space="0" w:color="auto"/>
              <w:right w:val="single" w:sz="4" w:space="0" w:color="auto"/>
            </w:tcBorders>
            <w:shd w:val="clear" w:color="000000" w:fill="FFFFFF"/>
            <w:hideMark/>
          </w:tcPr>
          <w:p w14:paraId="45347AAD"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7</w:t>
            </w:r>
          </w:p>
        </w:tc>
        <w:tc>
          <w:tcPr>
            <w:tcW w:w="1719" w:type="pct"/>
            <w:tcBorders>
              <w:top w:val="nil"/>
              <w:left w:val="nil"/>
              <w:bottom w:val="single" w:sz="4" w:space="0" w:color="auto"/>
              <w:right w:val="single" w:sz="4" w:space="0" w:color="auto"/>
            </w:tcBorders>
            <w:shd w:val="clear" w:color="000000" w:fill="FFFFFF"/>
            <w:hideMark/>
          </w:tcPr>
          <w:p w14:paraId="09531864"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r>
      <w:tr w:rsidR="00712857" w:rsidRPr="00712857" w14:paraId="5B720464" w14:textId="77777777" w:rsidTr="00712857">
        <w:trPr>
          <w:trHeight w:val="276"/>
        </w:trPr>
        <w:tc>
          <w:tcPr>
            <w:tcW w:w="2597" w:type="pct"/>
            <w:tcBorders>
              <w:top w:val="nil"/>
              <w:left w:val="single" w:sz="4" w:space="0" w:color="auto"/>
              <w:bottom w:val="single" w:sz="4" w:space="0" w:color="auto"/>
              <w:right w:val="single" w:sz="4" w:space="0" w:color="auto"/>
            </w:tcBorders>
            <w:hideMark/>
          </w:tcPr>
          <w:p w14:paraId="23833780"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xml:space="preserve">Validation politique du PSNI au MSDS </w:t>
            </w:r>
          </w:p>
        </w:tc>
        <w:tc>
          <w:tcPr>
            <w:tcW w:w="684" w:type="pct"/>
            <w:tcBorders>
              <w:top w:val="nil"/>
              <w:left w:val="nil"/>
              <w:bottom w:val="single" w:sz="4" w:space="0" w:color="auto"/>
              <w:right w:val="single" w:sz="4" w:space="0" w:color="auto"/>
            </w:tcBorders>
            <w:shd w:val="clear" w:color="000000" w:fill="FFFFFF"/>
            <w:hideMark/>
          </w:tcPr>
          <w:p w14:paraId="7BF4F639"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1</w:t>
            </w:r>
          </w:p>
        </w:tc>
        <w:tc>
          <w:tcPr>
            <w:tcW w:w="1719" w:type="pct"/>
            <w:tcBorders>
              <w:top w:val="nil"/>
              <w:left w:val="nil"/>
              <w:bottom w:val="single" w:sz="4" w:space="0" w:color="auto"/>
              <w:right w:val="single" w:sz="4" w:space="0" w:color="auto"/>
            </w:tcBorders>
            <w:shd w:val="clear" w:color="000000" w:fill="FFFFFF"/>
            <w:hideMark/>
          </w:tcPr>
          <w:p w14:paraId="7F96E8E8" w14:textId="77777777" w:rsidR="00712857" w:rsidRPr="00712857" w:rsidRDefault="00712857" w:rsidP="00712857">
            <w:pPr>
              <w:spacing w:after="0" w:line="240" w:lineRule="auto"/>
              <w:jc w:val="center"/>
              <w:rPr>
                <w:rFonts w:ascii="Times New Roman" w:eastAsia="Times New Roman" w:hAnsi="Times New Roman" w:cs="Times New Roman"/>
                <w:kern w:val="0"/>
                <w:lang w:val="fr-FR"/>
                <w14:ligatures w14:val="none"/>
              </w:rPr>
            </w:pPr>
            <w:r w:rsidRPr="00712857">
              <w:rPr>
                <w:rFonts w:ascii="Times New Roman" w:eastAsia="Times New Roman" w:hAnsi="Times New Roman" w:cs="Times New Roman"/>
                <w:kern w:val="0"/>
                <w:lang w:val="fr-FR"/>
                <w14:ligatures w14:val="none"/>
              </w:rPr>
              <w:t> </w:t>
            </w:r>
          </w:p>
        </w:tc>
      </w:tr>
      <w:tr w:rsidR="00712857" w:rsidRPr="00712857" w14:paraId="5067D848" w14:textId="77777777" w:rsidTr="00712857">
        <w:trPr>
          <w:trHeight w:val="552"/>
        </w:trPr>
        <w:tc>
          <w:tcPr>
            <w:tcW w:w="2597" w:type="pct"/>
            <w:tcBorders>
              <w:top w:val="nil"/>
              <w:left w:val="single" w:sz="4" w:space="0" w:color="auto"/>
              <w:bottom w:val="single" w:sz="4" w:space="0" w:color="auto"/>
              <w:right w:val="single" w:sz="4" w:space="0" w:color="auto"/>
            </w:tcBorders>
            <w:hideMark/>
          </w:tcPr>
          <w:p w14:paraId="401F50C3"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xml:space="preserve">Atelier national de validation et recueil des recommandations prioritaires </w:t>
            </w:r>
          </w:p>
        </w:tc>
        <w:tc>
          <w:tcPr>
            <w:tcW w:w="684" w:type="pct"/>
            <w:tcBorders>
              <w:top w:val="nil"/>
              <w:left w:val="nil"/>
              <w:bottom w:val="single" w:sz="4" w:space="0" w:color="auto"/>
              <w:right w:val="single" w:sz="4" w:space="0" w:color="auto"/>
            </w:tcBorders>
            <w:hideMark/>
          </w:tcPr>
          <w:p w14:paraId="0C6A19EA"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2</w:t>
            </w:r>
          </w:p>
        </w:tc>
        <w:tc>
          <w:tcPr>
            <w:tcW w:w="1719" w:type="pct"/>
            <w:tcBorders>
              <w:top w:val="nil"/>
              <w:left w:val="nil"/>
              <w:bottom w:val="single" w:sz="4" w:space="0" w:color="auto"/>
              <w:right w:val="single" w:sz="4" w:space="0" w:color="auto"/>
            </w:tcBorders>
            <w:hideMark/>
          </w:tcPr>
          <w:p w14:paraId="5D70EE03"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w:t>
            </w:r>
          </w:p>
        </w:tc>
      </w:tr>
      <w:tr w:rsidR="00712857" w:rsidRPr="00712857" w14:paraId="0A47F93F" w14:textId="77777777" w:rsidTr="00712857">
        <w:trPr>
          <w:trHeight w:val="252"/>
        </w:trPr>
        <w:tc>
          <w:tcPr>
            <w:tcW w:w="2597" w:type="pct"/>
            <w:tcBorders>
              <w:top w:val="nil"/>
              <w:left w:val="single" w:sz="4" w:space="0" w:color="auto"/>
              <w:bottom w:val="single" w:sz="4" w:space="0" w:color="auto"/>
              <w:right w:val="single" w:sz="4" w:space="0" w:color="auto"/>
            </w:tcBorders>
            <w:hideMark/>
          </w:tcPr>
          <w:p w14:paraId="3AE13147"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Finalisation du PSNI 2026-2030 y compris son budget estimatif</w:t>
            </w:r>
          </w:p>
        </w:tc>
        <w:tc>
          <w:tcPr>
            <w:tcW w:w="684" w:type="pct"/>
            <w:tcBorders>
              <w:top w:val="nil"/>
              <w:left w:val="nil"/>
              <w:bottom w:val="single" w:sz="4" w:space="0" w:color="auto"/>
              <w:right w:val="single" w:sz="4" w:space="0" w:color="auto"/>
            </w:tcBorders>
            <w:hideMark/>
          </w:tcPr>
          <w:p w14:paraId="6C2C3294"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3</w:t>
            </w:r>
          </w:p>
        </w:tc>
        <w:tc>
          <w:tcPr>
            <w:tcW w:w="1719" w:type="pct"/>
            <w:tcBorders>
              <w:top w:val="nil"/>
              <w:left w:val="nil"/>
              <w:bottom w:val="single" w:sz="4" w:space="0" w:color="auto"/>
              <w:right w:val="single" w:sz="4" w:space="0" w:color="auto"/>
            </w:tcBorders>
            <w:hideMark/>
          </w:tcPr>
          <w:p w14:paraId="769D4409"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w:t>
            </w:r>
          </w:p>
        </w:tc>
      </w:tr>
      <w:tr w:rsidR="00712857" w:rsidRPr="00712857" w14:paraId="4BDC280E" w14:textId="77777777" w:rsidTr="00712857">
        <w:trPr>
          <w:trHeight w:val="276"/>
        </w:trPr>
        <w:tc>
          <w:tcPr>
            <w:tcW w:w="2597" w:type="pct"/>
            <w:tcBorders>
              <w:top w:val="nil"/>
              <w:left w:val="single" w:sz="4" w:space="0" w:color="auto"/>
              <w:bottom w:val="single" w:sz="4" w:space="0" w:color="auto"/>
              <w:right w:val="single" w:sz="4" w:space="0" w:color="auto"/>
            </w:tcBorders>
            <w:shd w:val="clear" w:color="000000" w:fill="D9E1F2"/>
            <w:hideMark/>
          </w:tcPr>
          <w:p w14:paraId="06318FA0" w14:textId="77777777" w:rsidR="00712857" w:rsidRPr="00712857" w:rsidRDefault="00712857" w:rsidP="00712857">
            <w:pPr>
              <w:spacing w:after="0" w:line="240" w:lineRule="auto"/>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Sous total Phase 3</w:t>
            </w:r>
          </w:p>
        </w:tc>
        <w:tc>
          <w:tcPr>
            <w:tcW w:w="684" w:type="pct"/>
            <w:tcBorders>
              <w:top w:val="nil"/>
              <w:left w:val="nil"/>
              <w:bottom w:val="single" w:sz="4" w:space="0" w:color="auto"/>
              <w:right w:val="single" w:sz="4" w:space="0" w:color="auto"/>
            </w:tcBorders>
            <w:shd w:val="clear" w:color="000000" w:fill="D9E1F2"/>
            <w:hideMark/>
          </w:tcPr>
          <w:p w14:paraId="365FA745"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20</w:t>
            </w:r>
          </w:p>
        </w:tc>
        <w:tc>
          <w:tcPr>
            <w:tcW w:w="1719" w:type="pct"/>
            <w:tcBorders>
              <w:top w:val="nil"/>
              <w:left w:val="nil"/>
              <w:bottom w:val="single" w:sz="4" w:space="0" w:color="auto"/>
              <w:right w:val="single" w:sz="4" w:space="0" w:color="auto"/>
            </w:tcBorders>
            <w:shd w:val="clear" w:color="000000" w:fill="D9E1F2"/>
            <w:hideMark/>
          </w:tcPr>
          <w:p w14:paraId="0EA0DA1C"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0</w:t>
            </w:r>
          </w:p>
        </w:tc>
      </w:tr>
      <w:tr w:rsidR="00712857" w:rsidRPr="00712857" w14:paraId="1FDFA509" w14:textId="77777777" w:rsidTr="00712857">
        <w:trPr>
          <w:trHeight w:val="276"/>
        </w:trPr>
        <w:tc>
          <w:tcPr>
            <w:tcW w:w="2597" w:type="pct"/>
            <w:tcBorders>
              <w:top w:val="nil"/>
              <w:left w:val="single" w:sz="4" w:space="0" w:color="auto"/>
              <w:bottom w:val="single" w:sz="4" w:space="0" w:color="auto"/>
              <w:right w:val="single" w:sz="4" w:space="0" w:color="auto"/>
            </w:tcBorders>
            <w:shd w:val="clear" w:color="000000" w:fill="D9E1F2"/>
            <w:hideMark/>
          </w:tcPr>
          <w:p w14:paraId="57F990A7" w14:textId="77777777" w:rsidR="00712857" w:rsidRPr="00712857" w:rsidRDefault="00712857" w:rsidP="00712857">
            <w:pPr>
              <w:spacing w:after="0" w:line="240" w:lineRule="auto"/>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Sous total Phase 4</w:t>
            </w:r>
          </w:p>
        </w:tc>
        <w:tc>
          <w:tcPr>
            <w:tcW w:w="684" w:type="pct"/>
            <w:tcBorders>
              <w:top w:val="nil"/>
              <w:left w:val="nil"/>
              <w:bottom w:val="single" w:sz="4" w:space="0" w:color="auto"/>
              <w:right w:val="single" w:sz="4" w:space="0" w:color="auto"/>
            </w:tcBorders>
            <w:shd w:val="clear" w:color="000000" w:fill="D9E1F2"/>
            <w:hideMark/>
          </w:tcPr>
          <w:p w14:paraId="1C2F4244"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 </w:t>
            </w:r>
          </w:p>
        </w:tc>
        <w:tc>
          <w:tcPr>
            <w:tcW w:w="1719" w:type="pct"/>
            <w:tcBorders>
              <w:top w:val="nil"/>
              <w:left w:val="nil"/>
              <w:bottom w:val="single" w:sz="4" w:space="0" w:color="auto"/>
              <w:right w:val="single" w:sz="4" w:space="0" w:color="auto"/>
            </w:tcBorders>
            <w:shd w:val="clear" w:color="000000" w:fill="D9E1F2"/>
            <w:hideMark/>
          </w:tcPr>
          <w:p w14:paraId="5C0DFE3F"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 </w:t>
            </w:r>
          </w:p>
        </w:tc>
      </w:tr>
      <w:tr w:rsidR="00712857" w:rsidRPr="0086262F" w14:paraId="43869948" w14:textId="77777777" w:rsidTr="00712857">
        <w:trPr>
          <w:trHeight w:val="276"/>
        </w:trPr>
        <w:tc>
          <w:tcPr>
            <w:tcW w:w="5000" w:type="pct"/>
            <w:gridSpan w:val="3"/>
            <w:tcBorders>
              <w:top w:val="single" w:sz="4" w:space="0" w:color="auto"/>
              <w:left w:val="single" w:sz="4" w:space="0" w:color="auto"/>
              <w:bottom w:val="single" w:sz="4" w:space="0" w:color="auto"/>
              <w:right w:val="nil"/>
            </w:tcBorders>
            <w:shd w:val="clear" w:color="000000" w:fill="8EA9DB"/>
            <w:hideMark/>
          </w:tcPr>
          <w:p w14:paraId="61CAFE31"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Phase 4 : Élaborer le plan de suivi et évaluation du PSNI 2026-2030</w:t>
            </w:r>
          </w:p>
        </w:tc>
      </w:tr>
      <w:tr w:rsidR="00712857" w:rsidRPr="00712857" w14:paraId="21D8B445" w14:textId="77777777" w:rsidTr="00712857">
        <w:trPr>
          <w:trHeight w:val="276"/>
        </w:trPr>
        <w:tc>
          <w:tcPr>
            <w:tcW w:w="2597" w:type="pct"/>
            <w:tcBorders>
              <w:top w:val="nil"/>
              <w:left w:val="single" w:sz="4" w:space="0" w:color="auto"/>
              <w:bottom w:val="single" w:sz="4" w:space="0" w:color="auto"/>
              <w:right w:val="single" w:sz="4" w:space="0" w:color="auto"/>
            </w:tcBorders>
            <w:hideMark/>
          </w:tcPr>
          <w:p w14:paraId="1DB3462F"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Élaborer le plan de suivi et évaluation du PSNI 2026-2030</w:t>
            </w:r>
          </w:p>
        </w:tc>
        <w:tc>
          <w:tcPr>
            <w:tcW w:w="684" w:type="pct"/>
            <w:tcBorders>
              <w:top w:val="nil"/>
              <w:left w:val="nil"/>
              <w:bottom w:val="single" w:sz="4" w:space="0" w:color="auto"/>
              <w:right w:val="single" w:sz="4" w:space="0" w:color="auto"/>
            </w:tcBorders>
            <w:hideMark/>
          </w:tcPr>
          <w:p w14:paraId="0198498D"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10</w:t>
            </w:r>
          </w:p>
        </w:tc>
        <w:tc>
          <w:tcPr>
            <w:tcW w:w="1719" w:type="pct"/>
            <w:tcBorders>
              <w:top w:val="nil"/>
              <w:left w:val="nil"/>
              <w:bottom w:val="single" w:sz="4" w:space="0" w:color="auto"/>
              <w:right w:val="single" w:sz="4" w:space="0" w:color="auto"/>
            </w:tcBorders>
            <w:hideMark/>
          </w:tcPr>
          <w:p w14:paraId="4A4A5CD8"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w:t>
            </w:r>
          </w:p>
        </w:tc>
      </w:tr>
      <w:tr w:rsidR="00712857" w:rsidRPr="00712857" w14:paraId="021D5CD1" w14:textId="77777777" w:rsidTr="00712857">
        <w:trPr>
          <w:trHeight w:val="276"/>
        </w:trPr>
        <w:tc>
          <w:tcPr>
            <w:tcW w:w="2597" w:type="pct"/>
            <w:tcBorders>
              <w:top w:val="nil"/>
              <w:left w:val="single" w:sz="4" w:space="0" w:color="auto"/>
              <w:bottom w:val="single" w:sz="4" w:space="0" w:color="auto"/>
              <w:right w:val="single" w:sz="4" w:space="0" w:color="auto"/>
            </w:tcBorders>
            <w:shd w:val="clear" w:color="000000" w:fill="D9E1F2"/>
            <w:hideMark/>
          </w:tcPr>
          <w:p w14:paraId="11888C4B" w14:textId="77777777" w:rsidR="00712857" w:rsidRPr="00712857" w:rsidRDefault="00712857" w:rsidP="00712857">
            <w:pPr>
              <w:spacing w:after="0" w:line="240" w:lineRule="auto"/>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Sous total Phase 5</w:t>
            </w:r>
          </w:p>
        </w:tc>
        <w:tc>
          <w:tcPr>
            <w:tcW w:w="684" w:type="pct"/>
            <w:tcBorders>
              <w:top w:val="nil"/>
              <w:left w:val="nil"/>
              <w:bottom w:val="single" w:sz="4" w:space="0" w:color="auto"/>
              <w:right w:val="single" w:sz="4" w:space="0" w:color="auto"/>
            </w:tcBorders>
            <w:shd w:val="clear" w:color="000000" w:fill="D9E1F2"/>
            <w:hideMark/>
          </w:tcPr>
          <w:p w14:paraId="3E7AC8D3"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 </w:t>
            </w:r>
          </w:p>
        </w:tc>
        <w:tc>
          <w:tcPr>
            <w:tcW w:w="1719" w:type="pct"/>
            <w:tcBorders>
              <w:top w:val="nil"/>
              <w:left w:val="nil"/>
              <w:bottom w:val="single" w:sz="4" w:space="0" w:color="auto"/>
              <w:right w:val="single" w:sz="4" w:space="0" w:color="auto"/>
            </w:tcBorders>
            <w:shd w:val="clear" w:color="000000" w:fill="D9E1F2"/>
            <w:hideMark/>
          </w:tcPr>
          <w:p w14:paraId="07772D9C"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 </w:t>
            </w:r>
          </w:p>
        </w:tc>
      </w:tr>
      <w:tr w:rsidR="00712857" w:rsidRPr="0086262F" w14:paraId="7DE8218B" w14:textId="77777777" w:rsidTr="00712857">
        <w:trPr>
          <w:trHeight w:val="276"/>
        </w:trPr>
        <w:tc>
          <w:tcPr>
            <w:tcW w:w="5000" w:type="pct"/>
            <w:gridSpan w:val="3"/>
            <w:tcBorders>
              <w:top w:val="single" w:sz="4" w:space="0" w:color="auto"/>
              <w:left w:val="single" w:sz="4" w:space="0" w:color="auto"/>
              <w:bottom w:val="single" w:sz="4" w:space="0" w:color="auto"/>
              <w:right w:val="nil"/>
            </w:tcBorders>
            <w:shd w:val="clear" w:color="000000" w:fill="8EA9DB"/>
            <w:hideMark/>
          </w:tcPr>
          <w:p w14:paraId="3B7E78AC"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 xml:space="preserve">Phase </w:t>
            </w:r>
            <w:proofErr w:type="gramStart"/>
            <w:r w:rsidRPr="00712857">
              <w:rPr>
                <w:rFonts w:ascii="Times New Roman" w:eastAsia="Times New Roman" w:hAnsi="Times New Roman" w:cs="Times New Roman"/>
                <w:b/>
                <w:bCs/>
                <w:color w:val="000000"/>
                <w:kern w:val="0"/>
                <w:lang w:val="fr-FR"/>
                <w14:ligatures w14:val="none"/>
              </w:rPr>
              <w:t>5:</w:t>
            </w:r>
            <w:proofErr w:type="gramEnd"/>
            <w:r w:rsidRPr="00712857">
              <w:rPr>
                <w:rFonts w:ascii="Times New Roman" w:eastAsia="Times New Roman" w:hAnsi="Times New Roman" w:cs="Times New Roman"/>
                <w:b/>
                <w:bCs/>
                <w:color w:val="000000"/>
                <w:kern w:val="0"/>
                <w:lang w:val="fr-FR"/>
                <w14:ligatures w14:val="none"/>
              </w:rPr>
              <w:t xml:space="preserve"> Élaborer le plan opérationnel du PSNI 2026-2028 budgétisé</w:t>
            </w:r>
          </w:p>
        </w:tc>
      </w:tr>
      <w:tr w:rsidR="00712857" w:rsidRPr="00712857" w14:paraId="593E876C" w14:textId="77777777" w:rsidTr="00712857">
        <w:trPr>
          <w:trHeight w:val="276"/>
        </w:trPr>
        <w:tc>
          <w:tcPr>
            <w:tcW w:w="2597" w:type="pct"/>
            <w:tcBorders>
              <w:top w:val="nil"/>
              <w:left w:val="single" w:sz="4" w:space="0" w:color="auto"/>
              <w:bottom w:val="single" w:sz="4" w:space="0" w:color="auto"/>
              <w:right w:val="single" w:sz="4" w:space="0" w:color="auto"/>
            </w:tcBorders>
            <w:hideMark/>
          </w:tcPr>
          <w:p w14:paraId="4D5BD824" w14:textId="77777777" w:rsidR="00712857" w:rsidRPr="00712857" w:rsidRDefault="00712857" w:rsidP="00712857">
            <w:pPr>
              <w:spacing w:after="0" w:line="240" w:lineRule="auto"/>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Élaborer le plan opérationnel du PSNI 2026-2028 budgétisé</w:t>
            </w:r>
          </w:p>
        </w:tc>
        <w:tc>
          <w:tcPr>
            <w:tcW w:w="684" w:type="pct"/>
            <w:tcBorders>
              <w:top w:val="nil"/>
              <w:left w:val="nil"/>
              <w:bottom w:val="single" w:sz="4" w:space="0" w:color="auto"/>
              <w:right w:val="single" w:sz="4" w:space="0" w:color="auto"/>
            </w:tcBorders>
            <w:hideMark/>
          </w:tcPr>
          <w:p w14:paraId="577FC6A7"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10</w:t>
            </w:r>
          </w:p>
        </w:tc>
        <w:tc>
          <w:tcPr>
            <w:tcW w:w="1719" w:type="pct"/>
            <w:tcBorders>
              <w:top w:val="nil"/>
              <w:left w:val="nil"/>
              <w:bottom w:val="single" w:sz="4" w:space="0" w:color="auto"/>
              <w:right w:val="single" w:sz="4" w:space="0" w:color="auto"/>
            </w:tcBorders>
            <w:hideMark/>
          </w:tcPr>
          <w:p w14:paraId="5BF4CBE2" w14:textId="77777777" w:rsidR="00712857" w:rsidRPr="00712857" w:rsidRDefault="00712857" w:rsidP="00712857">
            <w:pPr>
              <w:spacing w:after="0" w:line="240" w:lineRule="auto"/>
              <w:jc w:val="center"/>
              <w:rPr>
                <w:rFonts w:ascii="Times New Roman" w:eastAsia="Times New Roman" w:hAnsi="Times New Roman" w:cs="Times New Roman"/>
                <w:color w:val="000000"/>
                <w:kern w:val="0"/>
                <w:lang w:val="fr-FR"/>
                <w14:ligatures w14:val="none"/>
              </w:rPr>
            </w:pPr>
            <w:r w:rsidRPr="00712857">
              <w:rPr>
                <w:rFonts w:ascii="Times New Roman" w:eastAsia="Times New Roman" w:hAnsi="Times New Roman" w:cs="Times New Roman"/>
                <w:color w:val="000000"/>
                <w:kern w:val="0"/>
                <w:lang w:val="fr-FR"/>
                <w14:ligatures w14:val="none"/>
              </w:rPr>
              <w:t> </w:t>
            </w:r>
          </w:p>
        </w:tc>
      </w:tr>
      <w:tr w:rsidR="00712857" w:rsidRPr="00712857" w14:paraId="3F0775A2" w14:textId="77777777" w:rsidTr="00712857">
        <w:trPr>
          <w:trHeight w:val="276"/>
        </w:trPr>
        <w:tc>
          <w:tcPr>
            <w:tcW w:w="2597" w:type="pct"/>
            <w:tcBorders>
              <w:top w:val="nil"/>
              <w:left w:val="single" w:sz="4" w:space="0" w:color="auto"/>
              <w:bottom w:val="single" w:sz="4" w:space="0" w:color="auto"/>
              <w:right w:val="single" w:sz="4" w:space="0" w:color="auto"/>
            </w:tcBorders>
            <w:shd w:val="clear" w:color="000000" w:fill="8EA9DB"/>
            <w:hideMark/>
          </w:tcPr>
          <w:p w14:paraId="4EDE30C5" w14:textId="2ABE405F" w:rsidR="00712857" w:rsidRPr="00712857" w:rsidRDefault="00712857" w:rsidP="00712857">
            <w:pPr>
              <w:spacing w:after="0" w:line="240" w:lineRule="auto"/>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Total</w:t>
            </w:r>
            <w:r>
              <w:rPr>
                <w:rFonts w:ascii="Times New Roman" w:eastAsia="Times New Roman" w:hAnsi="Times New Roman" w:cs="Times New Roman"/>
                <w:b/>
                <w:bCs/>
                <w:color w:val="000000"/>
                <w:kern w:val="0"/>
                <w:lang w:val="fr-FR"/>
                <w14:ligatures w14:val="none"/>
              </w:rPr>
              <w:t xml:space="preserve"> (69 jours)</w:t>
            </w:r>
          </w:p>
        </w:tc>
        <w:tc>
          <w:tcPr>
            <w:tcW w:w="684" w:type="pct"/>
            <w:tcBorders>
              <w:top w:val="nil"/>
              <w:left w:val="nil"/>
              <w:bottom w:val="single" w:sz="4" w:space="0" w:color="auto"/>
              <w:right w:val="single" w:sz="4" w:space="0" w:color="auto"/>
            </w:tcBorders>
            <w:shd w:val="clear" w:color="000000" w:fill="8EA9DB"/>
            <w:hideMark/>
          </w:tcPr>
          <w:p w14:paraId="3D01DD0B"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56</w:t>
            </w:r>
          </w:p>
        </w:tc>
        <w:tc>
          <w:tcPr>
            <w:tcW w:w="1719" w:type="pct"/>
            <w:tcBorders>
              <w:top w:val="nil"/>
              <w:left w:val="nil"/>
              <w:bottom w:val="single" w:sz="4" w:space="0" w:color="auto"/>
              <w:right w:val="single" w:sz="4" w:space="0" w:color="auto"/>
            </w:tcBorders>
            <w:shd w:val="clear" w:color="000000" w:fill="8EA9DB"/>
            <w:hideMark/>
          </w:tcPr>
          <w:p w14:paraId="0B89C2EB" w14:textId="77777777" w:rsidR="00712857" w:rsidRPr="00712857" w:rsidRDefault="00712857" w:rsidP="00712857">
            <w:pPr>
              <w:spacing w:after="0" w:line="240" w:lineRule="auto"/>
              <w:jc w:val="center"/>
              <w:rPr>
                <w:rFonts w:ascii="Times New Roman" w:eastAsia="Times New Roman" w:hAnsi="Times New Roman" w:cs="Times New Roman"/>
                <w:b/>
                <w:bCs/>
                <w:color w:val="000000"/>
                <w:kern w:val="0"/>
                <w:lang w:val="fr-FR"/>
                <w14:ligatures w14:val="none"/>
              </w:rPr>
            </w:pPr>
            <w:r w:rsidRPr="00712857">
              <w:rPr>
                <w:rFonts w:ascii="Times New Roman" w:eastAsia="Times New Roman" w:hAnsi="Times New Roman" w:cs="Times New Roman"/>
                <w:b/>
                <w:bCs/>
                <w:color w:val="000000"/>
                <w:kern w:val="0"/>
                <w:lang w:val="fr-FR"/>
                <w14:ligatures w14:val="none"/>
              </w:rPr>
              <w:t>13</w:t>
            </w:r>
          </w:p>
        </w:tc>
      </w:tr>
    </w:tbl>
    <w:p w14:paraId="25D6D9C8" w14:textId="77777777" w:rsidR="00A16639" w:rsidRPr="00A16639" w:rsidRDefault="00A16639" w:rsidP="00A16639">
      <w:pPr>
        <w:spacing w:after="0" w:line="276" w:lineRule="auto"/>
        <w:rPr>
          <w:rFonts w:ascii="Times New Roman" w:hAnsi="Times New Roman" w:cs="Times New Roman"/>
          <w:color w:val="000000" w:themeColor="text1"/>
          <w:sz w:val="24"/>
          <w:szCs w:val="24"/>
          <w:lang w:val="fr-FR"/>
        </w:rPr>
      </w:pPr>
    </w:p>
    <w:p w14:paraId="197A56BB" w14:textId="77777777" w:rsidR="00846B14" w:rsidRPr="00B45A71" w:rsidRDefault="00846B14" w:rsidP="00B45A71">
      <w:pPr>
        <w:pStyle w:val="ListParagraph"/>
        <w:spacing w:line="276" w:lineRule="auto"/>
        <w:rPr>
          <w:rFonts w:ascii="Times New Roman" w:hAnsi="Times New Roman" w:cs="Times New Roman"/>
          <w:color w:val="000000" w:themeColor="text1"/>
          <w:sz w:val="24"/>
          <w:szCs w:val="24"/>
          <w:lang w:val="fr-ML"/>
        </w:rPr>
      </w:pPr>
    </w:p>
    <w:p w14:paraId="4EF14F79" w14:textId="77777777" w:rsidR="00846B14" w:rsidRPr="00B45A71" w:rsidRDefault="00846B14" w:rsidP="00B45A71">
      <w:pPr>
        <w:pStyle w:val="ListParagraph"/>
        <w:numPr>
          <w:ilvl w:val="0"/>
          <w:numId w:val="1"/>
        </w:numPr>
        <w:spacing w:before="240" w:after="120" w:line="276" w:lineRule="auto"/>
        <w:jc w:val="both"/>
        <w:rPr>
          <w:rFonts w:ascii="Times New Roman" w:hAnsi="Times New Roman" w:cs="Times New Roman"/>
          <w:b/>
          <w:color w:val="000000" w:themeColor="text1"/>
          <w:sz w:val="24"/>
          <w:szCs w:val="24"/>
          <w:lang w:val="fr-ML"/>
        </w:rPr>
      </w:pPr>
      <w:r w:rsidRPr="00B45A71">
        <w:rPr>
          <w:rFonts w:ascii="Times New Roman" w:hAnsi="Times New Roman" w:cs="Times New Roman"/>
          <w:b/>
          <w:color w:val="000000" w:themeColor="text1"/>
          <w:sz w:val="24"/>
          <w:szCs w:val="24"/>
          <w:lang w:val="fr-ML"/>
        </w:rPr>
        <w:t>Profil souhaité</w:t>
      </w:r>
    </w:p>
    <w:p w14:paraId="1A82B2C5" w14:textId="77777777" w:rsidR="00846B14" w:rsidRPr="00B45A71" w:rsidRDefault="00846B14" w:rsidP="00B45A71">
      <w:pPr>
        <w:numPr>
          <w:ilvl w:val="0"/>
          <w:numId w:val="5"/>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Diplôme supérieur (Master ou PhD) en santé publique, épidémiologie, maladies infectieuses ou domaine connexe.</w:t>
      </w:r>
    </w:p>
    <w:p w14:paraId="2310F2EE" w14:textId="728EEB24" w:rsidR="00846B14" w:rsidRPr="00B45A71" w:rsidRDefault="00846B14" w:rsidP="00B45A71">
      <w:pPr>
        <w:numPr>
          <w:ilvl w:val="0"/>
          <w:numId w:val="5"/>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 xml:space="preserve">Expérience professionnelle d’au moins </w:t>
      </w:r>
      <w:r w:rsidR="00B7767D">
        <w:rPr>
          <w:rFonts w:ascii="Times New Roman" w:hAnsi="Times New Roman" w:cs="Times New Roman"/>
          <w:color w:val="000000" w:themeColor="text1"/>
          <w:sz w:val="24"/>
          <w:szCs w:val="24"/>
          <w:lang w:val="fr-ML"/>
        </w:rPr>
        <w:t xml:space="preserve">dix ans </w:t>
      </w:r>
      <w:proofErr w:type="spellStart"/>
      <w:r w:rsidRPr="00B45A71">
        <w:rPr>
          <w:rFonts w:ascii="Times New Roman" w:hAnsi="Times New Roman" w:cs="Times New Roman"/>
          <w:color w:val="000000" w:themeColor="text1"/>
          <w:sz w:val="24"/>
          <w:szCs w:val="24"/>
          <w:lang w:val="fr-ML"/>
        </w:rPr>
        <w:t>ans</w:t>
      </w:r>
      <w:proofErr w:type="spellEnd"/>
      <w:r w:rsidRPr="00B45A71">
        <w:rPr>
          <w:rFonts w:ascii="Times New Roman" w:hAnsi="Times New Roman" w:cs="Times New Roman"/>
          <w:color w:val="000000" w:themeColor="text1"/>
          <w:sz w:val="24"/>
          <w:szCs w:val="24"/>
          <w:lang w:val="fr-ML"/>
        </w:rPr>
        <w:t xml:space="preserve"> dans la planification, le suivi-évaluation ou l’analyse stratégique des programmes VIH, TB ou hépatites, dont au moins 3 ans en Afrique.</w:t>
      </w:r>
    </w:p>
    <w:p w14:paraId="5C445340" w14:textId="77777777" w:rsidR="00846B14" w:rsidRPr="00B45A71" w:rsidRDefault="00846B14" w:rsidP="00B45A71">
      <w:pPr>
        <w:numPr>
          <w:ilvl w:val="0"/>
          <w:numId w:val="5"/>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Expérience de travail ou de collaboration avec les partenaires comme l’ONUSIDA, l’OMS, le PEPFAR, le Fonds mondial.</w:t>
      </w:r>
    </w:p>
    <w:p w14:paraId="443AA055" w14:textId="77777777" w:rsidR="00846B14" w:rsidRPr="00B45A71" w:rsidRDefault="00846B14" w:rsidP="00B45A71">
      <w:pPr>
        <w:numPr>
          <w:ilvl w:val="0"/>
          <w:numId w:val="5"/>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Expérience en appui à l’élaboration ou à l’évaluation de PSN.</w:t>
      </w:r>
    </w:p>
    <w:p w14:paraId="1825ADCE" w14:textId="77777777" w:rsidR="00846B14" w:rsidRDefault="00846B14" w:rsidP="00B45A71">
      <w:pPr>
        <w:numPr>
          <w:ilvl w:val="0"/>
          <w:numId w:val="5"/>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Excellentes compétences rédactionnelles et de communication.</w:t>
      </w:r>
    </w:p>
    <w:p w14:paraId="0BD4CB69" w14:textId="1667DD02" w:rsidR="00B744A1" w:rsidRPr="00D21BA9" w:rsidRDefault="00B744A1" w:rsidP="00B744A1">
      <w:pPr>
        <w:pStyle w:val="ListParagraph"/>
        <w:numPr>
          <w:ilvl w:val="0"/>
          <w:numId w:val="5"/>
        </w:numPr>
        <w:rPr>
          <w:rFonts w:ascii="Times New Roman" w:hAnsi="Times New Roman" w:cs="Times New Roman"/>
          <w:color w:val="000000" w:themeColor="text1"/>
          <w:sz w:val="24"/>
          <w:szCs w:val="24"/>
          <w:lang w:val="fr-ML"/>
        </w:rPr>
      </w:pPr>
      <w:r w:rsidRPr="00D21BA9">
        <w:rPr>
          <w:rFonts w:ascii="Times New Roman" w:hAnsi="Times New Roman" w:cs="Times New Roman"/>
          <w:color w:val="000000" w:themeColor="text1"/>
          <w:sz w:val="24"/>
          <w:szCs w:val="24"/>
          <w:lang w:val="fr-ML"/>
        </w:rPr>
        <w:t>Expérience de lead</w:t>
      </w:r>
      <w:r w:rsidR="00F07DE2" w:rsidRPr="00D21BA9">
        <w:rPr>
          <w:rFonts w:ascii="Times New Roman" w:hAnsi="Times New Roman" w:cs="Times New Roman"/>
          <w:color w:val="000000" w:themeColor="text1"/>
          <w:sz w:val="24"/>
          <w:szCs w:val="24"/>
          <w:lang w:val="fr-ML"/>
        </w:rPr>
        <w:t xml:space="preserve">/coordination </w:t>
      </w:r>
      <w:r w:rsidR="0044024B" w:rsidRPr="00D21BA9">
        <w:rPr>
          <w:rFonts w:ascii="Times New Roman" w:hAnsi="Times New Roman" w:cs="Times New Roman"/>
          <w:color w:val="000000" w:themeColor="text1"/>
          <w:sz w:val="24"/>
          <w:szCs w:val="24"/>
          <w:lang w:val="fr-ML"/>
        </w:rPr>
        <w:t>dans l</w:t>
      </w:r>
      <w:r w:rsidR="00F77B54" w:rsidRPr="00D21BA9">
        <w:rPr>
          <w:rFonts w:ascii="Times New Roman" w:hAnsi="Times New Roman" w:cs="Times New Roman"/>
          <w:color w:val="000000" w:themeColor="text1"/>
          <w:sz w:val="24"/>
          <w:szCs w:val="24"/>
          <w:lang w:val="fr-ML"/>
        </w:rPr>
        <w:t>a</w:t>
      </w:r>
      <w:r w:rsidR="0044024B" w:rsidRPr="00D21BA9">
        <w:rPr>
          <w:rFonts w:ascii="Times New Roman" w:hAnsi="Times New Roman" w:cs="Times New Roman"/>
          <w:color w:val="000000" w:themeColor="text1"/>
          <w:sz w:val="24"/>
          <w:szCs w:val="24"/>
          <w:lang w:val="fr-ML"/>
        </w:rPr>
        <w:t xml:space="preserve"> revue de programme et à </w:t>
      </w:r>
      <w:r w:rsidRPr="00D21BA9">
        <w:rPr>
          <w:rFonts w:ascii="Times New Roman" w:hAnsi="Times New Roman" w:cs="Times New Roman"/>
          <w:color w:val="000000" w:themeColor="text1"/>
          <w:sz w:val="24"/>
          <w:szCs w:val="24"/>
          <w:lang w:val="fr-ML"/>
        </w:rPr>
        <w:t xml:space="preserve">l’élaboration </w:t>
      </w:r>
      <w:r w:rsidR="00F77B54" w:rsidRPr="00D21BA9">
        <w:rPr>
          <w:rFonts w:ascii="Times New Roman" w:hAnsi="Times New Roman" w:cs="Times New Roman"/>
          <w:color w:val="000000" w:themeColor="text1"/>
          <w:sz w:val="24"/>
          <w:szCs w:val="24"/>
          <w:lang w:val="fr-ML"/>
        </w:rPr>
        <w:t xml:space="preserve">de </w:t>
      </w:r>
      <w:r w:rsidRPr="00D21BA9">
        <w:rPr>
          <w:rFonts w:ascii="Times New Roman" w:hAnsi="Times New Roman" w:cs="Times New Roman"/>
          <w:color w:val="000000" w:themeColor="text1"/>
          <w:sz w:val="24"/>
          <w:szCs w:val="24"/>
          <w:lang w:val="fr-ML"/>
        </w:rPr>
        <w:t>PSN</w:t>
      </w:r>
      <w:r w:rsidR="00F77B54" w:rsidRPr="00D21BA9">
        <w:rPr>
          <w:rFonts w:ascii="Times New Roman" w:hAnsi="Times New Roman" w:cs="Times New Roman"/>
          <w:color w:val="000000" w:themeColor="text1"/>
          <w:sz w:val="24"/>
          <w:szCs w:val="24"/>
          <w:lang w:val="fr-ML"/>
        </w:rPr>
        <w:t xml:space="preserve"> serait </w:t>
      </w:r>
      <w:r w:rsidR="00C5116E" w:rsidRPr="00D21BA9">
        <w:rPr>
          <w:rFonts w:ascii="Times New Roman" w:hAnsi="Times New Roman" w:cs="Times New Roman"/>
          <w:color w:val="000000" w:themeColor="text1"/>
          <w:sz w:val="24"/>
          <w:szCs w:val="24"/>
          <w:lang w:val="fr-ML"/>
        </w:rPr>
        <w:t>un atout.</w:t>
      </w:r>
    </w:p>
    <w:p w14:paraId="4B7F3043" w14:textId="77777777" w:rsidR="00C532A8" w:rsidRPr="00D21BA9" w:rsidRDefault="00C532A8" w:rsidP="00B45A71">
      <w:pPr>
        <w:numPr>
          <w:ilvl w:val="0"/>
          <w:numId w:val="5"/>
        </w:numPr>
        <w:spacing w:after="0" w:line="276" w:lineRule="auto"/>
        <w:rPr>
          <w:rFonts w:ascii="Times New Roman" w:hAnsi="Times New Roman" w:cs="Times New Roman"/>
          <w:color w:val="000000" w:themeColor="text1"/>
          <w:sz w:val="24"/>
          <w:szCs w:val="24"/>
          <w:lang w:val="fr-ML"/>
        </w:rPr>
      </w:pPr>
    </w:p>
    <w:p w14:paraId="43253CF6" w14:textId="77777777" w:rsidR="00846B14" w:rsidRPr="00D21BA9" w:rsidRDefault="00846B14" w:rsidP="00B45A71">
      <w:pPr>
        <w:pStyle w:val="ListParagraph"/>
        <w:numPr>
          <w:ilvl w:val="0"/>
          <w:numId w:val="1"/>
        </w:numPr>
        <w:spacing w:before="240" w:after="120" w:line="276" w:lineRule="auto"/>
        <w:jc w:val="both"/>
        <w:rPr>
          <w:rFonts w:ascii="Times New Roman" w:hAnsi="Times New Roman" w:cs="Times New Roman"/>
          <w:b/>
          <w:color w:val="000000" w:themeColor="text1"/>
          <w:sz w:val="24"/>
          <w:szCs w:val="24"/>
          <w:lang w:val="fr-ML"/>
        </w:rPr>
      </w:pPr>
      <w:r w:rsidRPr="00D21BA9">
        <w:rPr>
          <w:rFonts w:ascii="Times New Roman" w:hAnsi="Times New Roman" w:cs="Times New Roman"/>
          <w:b/>
          <w:color w:val="000000" w:themeColor="text1"/>
          <w:sz w:val="24"/>
          <w:szCs w:val="24"/>
          <w:lang w:val="fr-ML"/>
        </w:rPr>
        <w:lastRenderedPageBreak/>
        <w:t>Livrables attendus</w:t>
      </w:r>
    </w:p>
    <w:p w14:paraId="07A828DD" w14:textId="3053C3D7" w:rsidR="00C5116E" w:rsidRPr="00D21BA9" w:rsidRDefault="00C5116E" w:rsidP="00B45A71">
      <w:pPr>
        <w:numPr>
          <w:ilvl w:val="0"/>
          <w:numId w:val="6"/>
        </w:numPr>
        <w:spacing w:after="0" w:line="276" w:lineRule="auto"/>
        <w:rPr>
          <w:rFonts w:ascii="Times New Roman" w:hAnsi="Times New Roman" w:cs="Times New Roman"/>
          <w:color w:val="000000" w:themeColor="text1"/>
          <w:sz w:val="24"/>
          <w:szCs w:val="24"/>
          <w:lang w:val="fr-ML"/>
        </w:rPr>
      </w:pPr>
      <w:r w:rsidRPr="00D21BA9">
        <w:rPr>
          <w:rFonts w:ascii="Times New Roman" w:hAnsi="Times New Roman" w:cs="Times New Roman"/>
          <w:color w:val="000000" w:themeColor="text1"/>
          <w:sz w:val="24"/>
          <w:szCs w:val="24"/>
          <w:lang w:val="fr-ML"/>
        </w:rPr>
        <w:t xml:space="preserve">Note </w:t>
      </w:r>
      <w:r w:rsidR="0030027C" w:rsidRPr="00D21BA9">
        <w:rPr>
          <w:rFonts w:ascii="Times New Roman" w:hAnsi="Times New Roman" w:cs="Times New Roman"/>
          <w:color w:val="000000" w:themeColor="text1"/>
          <w:sz w:val="24"/>
          <w:szCs w:val="24"/>
          <w:lang w:val="fr-ML"/>
        </w:rPr>
        <w:t>méthodologique de la revue/ élaboration du PSNI</w:t>
      </w:r>
      <w:r w:rsidR="00213097" w:rsidRPr="00D21BA9">
        <w:rPr>
          <w:rFonts w:ascii="Times New Roman" w:hAnsi="Times New Roman" w:cs="Times New Roman"/>
          <w:color w:val="000000" w:themeColor="text1"/>
          <w:sz w:val="24"/>
          <w:szCs w:val="24"/>
          <w:lang w:val="fr-ML"/>
        </w:rPr>
        <w:t xml:space="preserve"> incluant les TDR des groupes th</w:t>
      </w:r>
      <w:r w:rsidR="00D21BA9">
        <w:rPr>
          <w:rFonts w:ascii="Times New Roman" w:hAnsi="Times New Roman" w:cs="Times New Roman"/>
          <w:color w:val="000000" w:themeColor="text1"/>
          <w:sz w:val="24"/>
          <w:szCs w:val="24"/>
          <w:lang w:val="fr-ML"/>
        </w:rPr>
        <w:t>é</w:t>
      </w:r>
      <w:r w:rsidR="00213097" w:rsidRPr="00D21BA9">
        <w:rPr>
          <w:rFonts w:ascii="Times New Roman" w:hAnsi="Times New Roman" w:cs="Times New Roman"/>
          <w:color w:val="000000" w:themeColor="text1"/>
          <w:sz w:val="24"/>
          <w:szCs w:val="24"/>
          <w:lang w:val="fr-ML"/>
        </w:rPr>
        <w:t>matiques</w:t>
      </w:r>
    </w:p>
    <w:p w14:paraId="39BEDDA2" w14:textId="0C061A80" w:rsidR="00213097" w:rsidRPr="00D21BA9" w:rsidRDefault="00E2176E" w:rsidP="00B45A71">
      <w:pPr>
        <w:numPr>
          <w:ilvl w:val="0"/>
          <w:numId w:val="6"/>
        </w:numPr>
        <w:spacing w:after="0" w:line="276" w:lineRule="auto"/>
        <w:rPr>
          <w:rFonts w:ascii="Times New Roman" w:hAnsi="Times New Roman" w:cs="Times New Roman"/>
          <w:color w:val="000000" w:themeColor="text1"/>
          <w:sz w:val="24"/>
          <w:szCs w:val="24"/>
          <w:lang w:val="fr-ML"/>
        </w:rPr>
      </w:pPr>
      <w:r w:rsidRPr="00D21BA9">
        <w:rPr>
          <w:rFonts w:ascii="Times New Roman" w:hAnsi="Times New Roman" w:cs="Times New Roman"/>
          <w:color w:val="000000" w:themeColor="text1"/>
          <w:sz w:val="24"/>
          <w:szCs w:val="24"/>
          <w:lang w:val="fr-ML"/>
        </w:rPr>
        <w:t>A</w:t>
      </w:r>
      <w:r w:rsidR="00213097" w:rsidRPr="00D21BA9">
        <w:rPr>
          <w:rFonts w:ascii="Times New Roman" w:hAnsi="Times New Roman" w:cs="Times New Roman"/>
          <w:color w:val="000000" w:themeColor="text1"/>
          <w:sz w:val="24"/>
          <w:szCs w:val="24"/>
          <w:lang w:val="fr-ML"/>
        </w:rPr>
        <w:t>ide-mémoire et présentation PowerPoint pour l'atelier de validation</w:t>
      </w:r>
    </w:p>
    <w:p w14:paraId="06A08AA1" w14:textId="29965784" w:rsidR="00846B14" w:rsidRPr="00B45A71" w:rsidRDefault="00846B14" w:rsidP="00B45A71">
      <w:pPr>
        <w:numPr>
          <w:ilvl w:val="0"/>
          <w:numId w:val="6"/>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Rapport de revue du PSNI 2021-2025.</w:t>
      </w:r>
    </w:p>
    <w:p w14:paraId="57F2ED1F" w14:textId="77777777" w:rsidR="00846B14" w:rsidRPr="00B45A71" w:rsidRDefault="00846B14" w:rsidP="00B45A71">
      <w:pPr>
        <w:numPr>
          <w:ilvl w:val="0"/>
          <w:numId w:val="6"/>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Document du PSNI 2026-2030 (V0, V1, Version finale).</w:t>
      </w:r>
    </w:p>
    <w:p w14:paraId="1D7FA5AA" w14:textId="77777777" w:rsidR="00846B14" w:rsidRPr="00B45A71" w:rsidRDefault="00846B14" w:rsidP="00B45A71">
      <w:pPr>
        <w:numPr>
          <w:ilvl w:val="0"/>
          <w:numId w:val="6"/>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Le plan de suivi et évaluation du PSNI 2026-2030.</w:t>
      </w:r>
    </w:p>
    <w:p w14:paraId="450337B6" w14:textId="77777777" w:rsidR="00846B14" w:rsidRPr="00B45A71" w:rsidRDefault="00846B14" w:rsidP="00B45A71">
      <w:pPr>
        <w:numPr>
          <w:ilvl w:val="0"/>
          <w:numId w:val="6"/>
        </w:numPr>
        <w:spacing w:after="0" w:line="276" w:lineRule="auto"/>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 xml:space="preserve">Le plan opérationnel du PSNI 2026-2028 budgétisé. </w:t>
      </w:r>
    </w:p>
    <w:p w14:paraId="277D0980" w14:textId="77777777" w:rsidR="00846B14" w:rsidRPr="00B45A71" w:rsidRDefault="00846B14" w:rsidP="00B45A71">
      <w:pPr>
        <w:numPr>
          <w:ilvl w:val="0"/>
          <w:numId w:val="6"/>
        </w:numPr>
        <w:autoSpaceDE w:val="0"/>
        <w:autoSpaceDN w:val="0"/>
        <w:adjustRightInd w:val="0"/>
        <w:spacing w:after="0" w:line="276" w:lineRule="auto"/>
        <w:jc w:val="both"/>
        <w:rPr>
          <w:rFonts w:ascii="Times New Roman" w:hAnsi="Times New Roman" w:cs="Times New Roman"/>
          <w:color w:val="000000" w:themeColor="text1"/>
          <w:sz w:val="24"/>
          <w:szCs w:val="24"/>
          <w:lang w:val="fr-ML"/>
        </w:rPr>
      </w:pPr>
      <w:r w:rsidRPr="00B45A71">
        <w:rPr>
          <w:rFonts w:ascii="Times New Roman" w:hAnsi="Times New Roman" w:cs="Times New Roman"/>
          <w:color w:val="000000" w:themeColor="text1"/>
          <w:sz w:val="24"/>
          <w:szCs w:val="24"/>
          <w:lang w:val="fr-ML"/>
        </w:rPr>
        <w:t>Résumé exécutif, Présentations PowerPoint pour dissémination.</w:t>
      </w:r>
    </w:p>
    <w:p w14:paraId="788971E7" w14:textId="77777777" w:rsidR="00846B14" w:rsidRPr="00B45A71" w:rsidRDefault="00846B14" w:rsidP="00B45A71">
      <w:pPr>
        <w:spacing w:line="276" w:lineRule="auto"/>
        <w:rPr>
          <w:rFonts w:ascii="Times New Roman" w:hAnsi="Times New Roman" w:cs="Times New Roman"/>
          <w:color w:val="000000" w:themeColor="text1"/>
          <w:sz w:val="24"/>
          <w:szCs w:val="24"/>
          <w:lang w:val="fr-ML"/>
        </w:rPr>
      </w:pPr>
    </w:p>
    <w:p w14:paraId="4BE3A25A" w14:textId="649E3240" w:rsidR="00846B14" w:rsidRPr="0086262F" w:rsidDel="0086262F" w:rsidRDefault="00846B14" w:rsidP="0086262F">
      <w:pPr>
        <w:rPr>
          <w:del w:id="9" w:author="Bocari Oula" w:date="2025-11-17T14:55:00Z" w16du:dateUtc="2025-11-17T14:55:00Z"/>
          <w:rFonts w:ascii="Times New Roman" w:hAnsi="Times New Roman" w:cs="Times New Roman"/>
          <w:color w:val="000000" w:themeColor="text1"/>
          <w:sz w:val="24"/>
          <w:szCs w:val="24"/>
          <w:lang w:val="fr-ML"/>
          <w:rPrChange w:id="10" w:author="Bocari Oula" w:date="2025-11-17T14:56:00Z" w16du:dateUtc="2025-11-17T14:56:00Z">
            <w:rPr>
              <w:del w:id="11" w:author="Bocari Oula" w:date="2025-11-17T14:55:00Z" w16du:dateUtc="2025-11-17T14:55:00Z"/>
              <w:lang w:val="fr-ML"/>
            </w:rPr>
          </w:rPrChange>
        </w:rPr>
        <w:pPrChange w:id="12" w:author="Bocari Oula" w:date="2025-11-17T14:56:00Z" w16du:dateUtc="2025-11-17T14:56:00Z">
          <w:pPr>
            <w:pStyle w:val="ListParagraph"/>
            <w:numPr>
              <w:numId w:val="1"/>
            </w:numPr>
            <w:spacing w:before="240" w:after="120" w:line="276" w:lineRule="auto"/>
            <w:ind w:hanging="720"/>
            <w:jc w:val="both"/>
          </w:pPr>
        </w:pPrChange>
      </w:pPr>
      <w:del w:id="13" w:author="Bocari Oula" w:date="2025-11-17T14:55:00Z" w16du:dateUtc="2025-11-17T14:55:00Z">
        <w:r w:rsidRPr="0086262F" w:rsidDel="0086262F">
          <w:rPr>
            <w:rFonts w:ascii="Times New Roman" w:hAnsi="Times New Roman" w:cs="Times New Roman"/>
            <w:b/>
            <w:color w:val="000000" w:themeColor="text1"/>
            <w:sz w:val="24"/>
            <w:szCs w:val="24"/>
            <w:lang w:val="fr-ML"/>
            <w:rPrChange w:id="14" w:author="Bocari Oula" w:date="2025-11-17T14:56:00Z" w16du:dateUtc="2025-11-17T14:56:00Z">
              <w:rPr>
                <w:lang w:val="fr-ML"/>
              </w:rPr>
            </w:rPrChange>
          </w:rPr>
          <w:delText>Modalités de soumission</w:delText>
        </w:r>
        <w:r w:rsidRPr="0086262F" w:rsidDel="0086262F">
          <w:rPr>
            <w:rFonts w:ascii="Times New Roman" w:hAnsi="Times New Roman" w:cs="Times New Roman"/>
            <w:b/>
            <w:bCs/>
            <w:color w:val="000000" w:themeColor="text1"/>
            <w:sz w:val="24"/>
            <w:szCs w:val="24"/>
            <w:lang w:val="fr-ML"/>
            <w:rPrChange w:id="15" w:author="Bocari Oula" w:date="2025-11-17T14:56:00Z" w16du:dateUtc="2025-11-17T14:56:00Z">
              <w:rPr>
                <w:bCs/>
                <w:lang w:val="fr-ML"/>
              </w:rPr>
            </w:rPrChange>
          </w:rPr>
          <w:delText xml:space="preserve"> : </w:delText>
        </w:r>
        <w:r w:rsidRPr="0086262F" w:rsidDel="0086262F">
          <w:rPr>
            <w:rFonts w:ascii="Times New Roman" w:hAnsi="Times New Roman" w:cs="Times New Roman"/>
            <w:color w:val="000000" w:themeColor="text1"/>
            <w:sz w:val="24"/>
            <w:szCs w:val="24"/>
            <w:lang w:val="fr-ML"/>
            <w:rPrChange w:id="16" w:author="Bocari Oula" w:date="2025-11-17T14:56:00Z" w16du:dateUtc="2025-11-17T14:56:00Z">
              <w:rPr>
                <w:lang w:val="fr-ML"/>
              </w:rPr>
            </w:rPrChange>
          </w:rPr>
          <w:delText>(A compléter par PIM)</w:delText>
        </w:r>
      </w:del>
    </w:p>
    <w:p w14:paraId="0D1DE545" w14:textId="77777777" w:rsidR="00846B14" w:rsidRPr="00B45A71" w:rsidRDefault="00846B14" w:rsidP="0086262F">
      <w:pPr>
        <w:rPr>
          <w:lang w:val="fr-ML"/>
        </w:rPr>
        <w:pPrChange w:id="17" w:author="Bocari Oula" w:date="2025-11-17T14:56:00Z" w16du:dateUtc="2025-11-17T14:56:00Z">
          <w:pPr>
            <w:pStyle w:val="ListParagraph"/>
            <w:spacing w:line="276" w:lineRule="auto"/>
          </w:pPr>
        </w:pPrChange>
      </w:pPr>
    </w:p>
    <w:p w14:paraId="44C5ED42" w14:textId="77777777" w:rsidR="00846B14" w:rsidRPr="00B45A71" w:rsidRDefault="00846B14" w:rsidP="00B45A71">
      <w:pPr>
        <w:tabs>
          <w:tab w:val="left" w:pos="1820"/>
        </w:tabs>
        <w:spacing w:line="276" w:lineRule="auto"/>
        <w:rPr>
          <w:rFonts w:ascii="Times New Roman" w:hAnsi="Times New Roman" w:cs="Times New Roman"/>
          <w:color w:val="000000" w:themeColor="text1"/>
          <w:sz w:val="24"/>
          <w:szCs w:val="24"/>
          <w:lang w:val="fr-ML"/>
        </w:rPr>
      </w:pPr>
    </w:p>
    <w:p w14:paraId="6487CDF9" w14:textId="77777777" w:rsidR="00825944" w:rsidRPr="00B45A71" w:rsidRDefault="00825944" w:rsidP="00B45A71">
      <w:pPr>
        <w:tabs>
          <w:tab w:val="left" w:pos="1820"/>
        </w:tabs>
        <w:spacing w:line="276" w:lineRule="auto"/>
        <w:rPr>
          <w:rFonts w:ascii="Times New Roman" w:hAnsi="Times New Roman" w:cs="Times New Roman"/>
          <w:color w:val="000000" w:themeColor="text1"/>
          <w:sz w:val="24"/>
          <w:szCs w:val="24"/>
          <w:lang w:val="fr-ML"/>
        </w:rPr>
      </w:pPr>
    </w:p>
    <w:p w14:paraId="135B22B7" w14:textId="77777777" w:rsidR="00825944" w:rsidRPr="00B45A71" w:rsidRDefault="00825944" w:rsidP="00B45A71">
      <w:pPr>
        <w:tabs>
          <w:tab w:val="left" w:pos="1820"/>
        </w:tabs>
        <w:spacing w:line="276" w:lineRule="auto"/>
        <w:rPr>
          <w:rFonts w:ascii="Times New Roman" w:hAnsi="Times New Roman" w:cs="Times New Roman"/>
          <w:color w:val="000000" w:themeColor="text1"/>
          <w:sz w:val="24"/>
          <w:szCs w:val="24"/>
          <w:lang w:val="fr-ML"/>
        </w:rPr>
      </w:pPr>
    </w:p>
    <w:p w14:paraId="463FFB17" w14:textId="77777777" w:rsidR="00825944" w:rsidRPr="00B45A71" w:rsidRDefault="00825944" w:rsidP="00B45A71">
      <w:pPr>
        <w:tabs>
          <w:tab w:val="left" w:pos="1820"/>
        </w:tabs>
        <w:spacing w:line="276" w:lineRule="auto"/>
        <w:rPr>
          <w:rFonts w:ascii="Times New Roman" w:hAnsi="Times New Roman" w:cs="Times New Roman"/>
          <w:color w:val="000000" w:themeColor="text1"/>
          <w:sz w:val="24"/>
          <w:szCs w:val="24"/>
          <w:lang w:val="fr-ML"/>
        </w:rPr>
      </w:pPr>
    </w:p>
    <w:p w14:paraId="03E74972" w14:textId="77777777" w:rsidR="00825944" w:rsidRPr="00B45A71" w:rsidRDefault="00825944" w:rsidP="00B45A71">
      <w:pPr>
        <w:tabs>
          <w:tab w:val="left" w:pos="1820"/>
        </w:tabs>
        <w:spacing w:line="276" w:lineRule="auto"/>
        <w:rPr>
          <w:rFonts w:ascii="Times New Roman" w:hAnsi="Times New Roman" w:cs="Times New Roman"/>
          <w:color w:val="000000" w:themeColor="text1"/>
          <w:sz w:val="24"/>
          <w:szCs w:val="24"/>
          <w:lang w:val="fr-ML"/>
        </w:rPr>
      </w:pPr>
    </w:p>
    <w:p w14:paraId="280302F4" w14:textId="77777777" w:rsidR="00825944" w:rsidRPr="00B45A71" w:rsidRDefault="00825944" w:rsidP="001E29DE">
      <w:pPr>
        <w:tabs>
          <w:tab w:val="left" w:pos="1820"/>
        </w:tabs>
        <w:spacing w:line="276" w:lineRule="auto"/>
        <w:rPr>
          <w:rFonts w:ascii="Times New Roman" w:hAnsi="Times New Roman" w:cs="Times New Roman"/>
          <w:color w:val="000000" w:themeColor="text1"/>
          <w:sz w:val="24"/>
          <w:szCs w:val="24"/>
          <w:lang w:val="fr-ML"/>
        </w:rPr>
      </w:pPr>
    </w:p>
    <w:p w14:paraId="6DD14BF7" w14:textId="77777777" w:rsidR="00825944" w:rsidRPr="00B45A71" w:rsidRDefault="00825944" w:rsidP="001E29DE">
      <w:pPr>
        <w:tabs>
          <w:tab w:val="left" w:pos="1820"/>
        </w:tabs>
        <w:spacing w:line="276" w:lineRule="auto"/>
        <w:rPr>
          <w:rFonts w:ascii="Times New Roman" w:hAnsi="Times New Roman" w:cs="Times New Roman"/>
          <w:color w:val="000000" w:themeColor="text1"/>
          <w:sz w:val="24"/>
          <w:szCs w:val="24"/>
          <w:lang w:val="fr-ML"/>
        </w:rPr>
      </w:pPr>
    </w:p>
    <w:sectPr w:rsidR="00825944" w:rsidRPr="00B45A71">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73230" w14:textId="77777777" w:rsidR="009A7359" w:rsidRDefault="009A7359" w:rsidP="00EC47B0">
      <w:pPr>
        <w:spacing w:after="0" w:line="240" w:lineRule="auto"/>
      </w:pPr>
      <w:r>
        <w:separator/>
      </w:r>
    </w:p>
  </w:endnote>
  <w:endnote w:type="continuationSeparator" w:id="0">
    <w:p w14:paraId="6C38C1BB" w14:textId="77777777" w:rsidR="009A7359" w:rsidRDefault="009A7359" w:rsidP="00EC4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490226"/>
      <w:docPartObj>
        <w:docPartGallery w:val="Page Numbers (Bottom of Page)"/>
        <w:docPartUnique/>
      </w:docPartObj>
    </w:sdtPr>
    <w:sdtContent>
      <w:p w14:paraId="248E288D" w14:textId="4D0CD18E" w:rsidR="00EC47B0" w:rsidRDefault="00EC47B0">
        <w:pPr>
          <w:pStyle w:val="Footer"/>
        </w:pPr>
        <w:r>
          <w:fldChar w:fldCharType="begin"/>
        </w:r>
        <w:r>
          <w:instrText>PAGE   \* MERGEFORMAT</w:instrText>
        </w:r>
        <w:r>
          <w:fldChar w:fldCharType="separate"/>
        </w:r>
        <w:r>
          <w:rPr>
            <w:lang w:val="fr-FR"/>
          </w:rPr>
          <w:t>2</w:t>
        </w:r>
        <w:r>
          <w:fldChar w:fldCharType="end"/>
        </w:r>
      </w:p>
    </w:sdtContent>
  </w:sdt>
  <w:p w14:paraId="52D012CB" w14:textId="77777777" w:rsidR="00EC47B0" w:rsidRDefault="00EC47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EEA8B" w14:textId="77777777" w:rsidR="009A7359" w:rsidRDefault="009A7359" w:rsidP="00EC47B0">
      <w:pPr>
        <w:spacing w:after="0" w:line="240" w:lineRule="auto"/>
      </w:pPr>
      <w:r>
        <w:separator/>
      </w:r>
    </w:p>
  </w:footnote>
  <w:footnote w:type="continuationSeparator" w:id="0">
    <w:p w14:paraId="4B98EE99" w14:textId="77777777" w:rsidR="009A7359" w:rsidRDefault="009A7359" w:rsidP="00EC47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17567"/>
    <w:multiLevelType w:val="hybridMultilevel"/>
    <w:tmpl w:val="901AD5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2D42AE"/>
    <w:multiLevelType w:val="hybridMultilevel"/>
    <w:tmpl w:val="ACA267F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D14101A"/>
    <w:multiLevelType w:val="hybridMultilevel"/>
    <w:tmpl w:val="DFD48B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8123CD"/>
    <w:multiLevelType w:val="multilevel"/>
    <w:tmpl w:val="EF32073C"/>
    <w:lvl w:ilvl="0">
      <w:start w:val="2"/>
      <w:numFmt w:val="bullet"/>
      <w:lvlText w:val="-"/>
      <w:lvlJc w:val="left"/>
      <w:pPr>
        <w:tabs>
          <w:tab w:val="num" w:pos="720"/>
        </w:tabs>
        <w:ind w:left="720" w:hanging="360"/>
      </w:pPr>
      <w:rPr>
        <w:rFonts w:ascii="Arial Narrow" w:eastAsiaTheme="minorHAnsi" w:hAnsi="Arial Narrow" w:cs="Calibri" w:hint="default"/>
        <w:b w:val="0"/>
        <w:bCs w:val="0"/>
      </w:rPr>
    </w:lvl>
    <w:lvl w:ilvl="1">
      <w:start w:val="7"/>
      <w:numFmt w:val="decimal"/>
      <w:lvlText w:val="%2"/>
      <w:lvlJc w:val="left"/>
      <w:pPr>
        <w:ind w:left="1440" w:hanging="360"/>
      </w:pPr>
      <w:rPr>
        <w:rFonts w:hint="default"/>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962E46"/>
    <w:multiLevelType w:val="hybridMultilevel"/>
    <w:tmpl w:val="5BD220F2"/>
    <w:lvl w:ilvl="0" w:tplc="2916B6E8">
      <w:start w:val="1"/>
      <w:numFmt w:val="upperRoman"/>
      <w:lvlText w:val="%1."/>
      <w:lvlJc w:val="left"/>
      <w:pPr>
        <w:ind w:left="720" w:hanging="720"/>
      </w:pPr>
      <w:rPr>
        <w:rFonts w:hint="default"/>
        <w:b/>
        <w:bCs/>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473635ED"/>
    <w:multiLevelType w:val="hybridMultilevel"/>
    <w:tmpl w:val="EE84C3B8"/>
    <w:lvl w:ilvl="0" w:tplc="196CB1E6">
      <w:start w:val="2"/>
      <w:numFmt w:val="bullet"/>
      <w:lvlText w:val="-"/>
      <w:lvlJc w:val="left"/>
      <w:pPr>
        <w:ind w:left="720" w:hanging="360"/>
      </w:pPr>
      <w:rPr>
        <w:rFonts w:ascii="Arial Narrow" w:eastAsiaTheme="minorHAnsi"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7666470"/>
    <w:multiLevelType w:val="hybridMultilevel"/>
    <w:tmpl w:val="CBD08236"/>
    <w:lvl w:ilvl="0" w:tplc="196CB1E6">
      <w:start w:val="2"/>
      <w:numFmt w:val="bullet"/>
      <w:lvlText w:val="-"/>
      <w:lvlJc w:val="left"/>
      <w:pPr>
        <w:ind w:left="720" w:hanging="360"/>
      </w:pPr>
      <w:rPr>
        <w:rFonts w:ascii="Arial Narrow" w:eastAsiaTheme="minorHAnsi"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F83F95"/>
    <w:multiLevelType w:val="hybridMultilevel"/>
    <w:tmpl w:val="F3B03D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7444C9"/>
    <w:multiLevelType w:val="multilevel"/>
    <w:tmpl w:val="13CA899A"/>
    <w:lvl w:ilvl="0">
      <w:start w:val="2"/>
      <w:numFmt w:val="bullet"/>
      <w:lvlText w:val="-"/>
      <w:lvlJc w:val="left"/>
      <w:pPr>
        <w:ind w:left="390" w:hanging="390"/>
      </w:pPr>
      <w:rPr>
        <w:rFonts w:ascii="Arial Narrow" w:eastAsiaTheme="minorHAnsi" w:hAnsi="Arial Narrow" w:cs="Calibri"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D3B39AD"/>
    <w:multiLevelType w:val="multilevel"/>
    <w:tmpl w:val="13CA899A"/>
    <w:lvl w:ilvl="0">
      <w:start w:val="2"/>
      <w:numFmt w:val="bullet"/>
      <w:lvlText w:val="-"/>
      <w:lvlJc w:val="left"/>
      <w:pPr>
        <w:ind w:left="390" w:hanging="390"/>
      </w:pPr>
      <w:rPr>
        <w:rFonts w:ascii="Arial Narrow" w:eastAsiaTheme="minorHAnsi" w:hAnsi="Arial Narrow" w:cs="Calibri"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737569B"/>
    <w:multiLevelType w:val="hybridMultilevel"/>
    <w:tmpl w:val="70EEE18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8BD3405"/>
    <w:multiLevelType w:val="hybridMultilevel"/>
    <w:tmpl w:val="5BD220F2"/>
    <w:lvl w:ilvl="0" w:tplc="FFFFFFFF">
      <w:start w:val="1"/>
      <w:numFmt w:val="upperRoman"/>
      <w:lvlText w:val="%1."/>
      <w:lvlJc w:val="left"/>
      <w:pPr>
        <w:ind w:left="720" w:hanging="720"/>
      </w:pPr>
      <w:rPr>
        <w:rFonts w:hint="default"/>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7CFE5F59"/>
    <w:multiLevelType w:val="multilevel"/>
    <w:tmpl w:val="8C949F10"/>
    <w:lvl w:ilvl="0">
      <w:start w:val="1"/>
      <w:numFmt w:val="decimal"/>
      <w:lvlText w:val="%1."/>
      <w:lvlJc w:val="left"/>
      <w:pPr>
        <w:tabs>
          <w:tab w:val="num" w:pos="720"/>
        </w:tabs>
        <w:ind w:left="720" w:hanging="360"/>
      </w:pPr>
      <w:rPr>
        <w:b w:val="0"/>
        <w:bCs w:val="0"/>
      </w:rPr>
    </w:lvl>
    <w:lvl w:ilvl="1">
      <w:start w:val="7"/>
      <w:numFmt w:val="decimal"/>
      <w:lvlText w:val="%2"/>
      <w:lvlJc w:val="left"/>
      <w:pPr>
        <w:ind w:left="1440" w:hanging="360"/>
      </w:pPr>
      <w:rPr>
        <w:rFonts w:hint="default"/>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E6B1896"/>
    <w:multiLevelType w:val="hybridMultilevel"/>
    <w:tmpl w:val="F030EA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7457513">
    <w:abstractNumId w:val="4"/>
  </w:num>
  <w:num w:numId="2" w16cid:durableId="663244952">
    <w:abstractNumId w:val="9"/>
  </w:num>
  <w:num w:numId="3" w16cid:durableId="149711433">
    <w:abstractNumId w:val="6"/>
  </w:num>
  <w:num w:numId="4" w16cid:durableId="1101876490">
    <w:abstractNumId w:val="5"/>
  </w:num>
  <w:num w:numId="5" w16cid:durableId="873662356">
    <w:abstractNumId w:val="3"/>
  </w:num>
  <w:num w:numId="6" w16cid:durableId="2022126326">
    <w:abstractNumId w:val="12"/>
  </w:num>
  <w:num w:numId="7" w16cid:durableId="79257893">
    <w:abstractNumId w:val="0"/>
  </w:num>
  <w:num w:numId="8" w16cid:durableId="778062193">
    <w:abstractNumId w:val="7"/>
  </w:num>
  <w:num w:numId="9" w16cid:durableId="1182744140">
    <w:abstractNumId w:val="2"/>
  </w:num>
  <w:num w:numId="10" w16cid:durableId="606619425">
    <w:abstractNumId w:val="13"/>
  </w:num>
  <w:num w:numId="11" w16cid:durableId="1488404182">
    <w:abstractNumId w:val="11"/>
  </w:num>
  <w:num w:numId="12" w16cid:durableId="164244576">
    <w:abstractNumId w:val="8"/>
  </w:num>
  <w:num w:numId="13" w16cid:durableId="1217281117">
    <w:abstractNumId w:val="10"/>
  </w:num>
  <w:num w:numId="14" w16cid:durableId="93397508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cari Oula">
    <w15:presenceInfo w15:providerId="None" w15:userId="Bocari Ou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B14"/>
    <w:rsid w:val="00017069"/>
    <w:rsid w:val="000A32CD"/>
    <w:rsid w:val="000B5485"/>
    <w:rsid w:val="000C629F"/>
    <w:rsid w:val="000E70EC"/>
    <w:rsid w:val="00105433"/>
    <w:rsid w:val="00157C9C"/>
    <w:rsid w:val="001D176E"/>
    <w:rsid w:val="001E29DE"/>
    <w:rsid w:val="00213097"/>
    <w:rsid w:val="00256D30"/>
    <w:rsid w:val="002C3683"/>
    <w:rsid w:val="0030027C"/>
    <w:rsid w:val="00306C50"/>
    <w:rsid w:val="00375CD6"/>
    <w:rsid w:val="0044024B"/>
    <w:rsid w:val="00453D12"/>
    <w:rsid w:val="004B6964"/>
    <w:rsid w:val="005579E5"/>
    <w:rsid w:val="005C7905"/>
    <w:rsid w:val="005D70C2"/>
    <w:rsid w:val="006303BE"/>
    <w:rsid w:val="006A5F75"/>
    <w:rsid w:val="006F3DAB"/>
    <w:rsid w:val="00704621"/>
    <w:rsid w:val="00712857"/>
    <w:rsid w:val="007311E2"/>
    <w:rsid w:val="007709DD"/>
    <w:rsid w:val="00825944"/>
    <w:rsid w:val="00846B14"/>
    <w:rsid w:val="0086262F"/>
    <w:rsid w:val="00895F40"/>
    <w:rsid w:val="008B3130"/>
    <w:rsid w:val="008C7ABF"/>
    <w:rsid w:val="009A7359"/>
    <w:rsid w:val="009D1238"/>
    <w:rsid w:val="009D3F6F"/>
    <w:rsid w:val="00A16639"/>
    <w:rsid w:val="00A30B92"/>
    <w:rsid w:val="00A646AA"/>
    <w:rsid w:val="00A708F8"/>
    <w:rsid w:val="00A92BF5"/>
    <w:rsid w:val="00AB4791"/>
    <w:rsid w:val="00B446D6"/>
    <w:rsid w:val="00B45A71"/>
    <w:rsid w:val="00B744A1"/>
    <w:rsid w:val="00B7618B"/>
    <w:rsid w:val="00B7767D"/>
    <w:rsid w:val="00BE6854"/>
    <w:rsid w:val="00C1340A"/>
    <w:rsid w:val="00C5116E"/>
    <w:rsid w:val="00C532A8"/>
    <w:rsid w:val="00C5434C"/>
    <w:rsid w:val="00C745FC"/>
    <w:rsid w:val="00D13A93"/>
    <w:rsid w:val="00D21BA9"/>
    <w:rsid w:val="00D45C12"/>
    <w:rsid w:val="00DA4B22"/>
    <w:rsid w:val="00DD2FF7"/>
    <w:rsid w:val="00E2176E"/>
    <w:rsid w:val="00E4319F"/>
    <w:rsid w:val="00E94774"/>
    <w:rsid w:val="00EC47B0"/>
    <w:rsid w:val="00EF1F39"/>
    <w:rsid w:val="00F0575C"/>
    <w:rsid w:val="00F07DE2"/>
    <w:rsid w:val="00F16794"/>
    <w:rsid w:val="00F62DBD"/>
    <w:rsid w:val="00F776E4"/>
    <w:rsid w:val="00F77B54"/>
    <w:rsid w:val="00FD4729"/>
    <w:rsid w:val="00FE0F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47A7E"/>
  <w15:chartTrackingRefBased/>
  <w15:docId w15:val="{53885DE2-2808-49E1-B8EE-1DE91586F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6E4"/>
  </w:style>
  <w:style w:type="paragraph" w:styleId="Heading1">
    <w:name w:val="heading 1"/>
    <w:basedOn w:val="Normal"/>
    <w:next w:val="Normal"/>
    <w:link w:val="Heading1Char"/>
    <w:uiPriority w:val="9"/>
    <w:qFormat/>
    <w:rsid w:val="00846B1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46B1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46B1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46B1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46B1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46B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46B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46B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46B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B1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46B1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46B1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46B1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46B1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46B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46B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46B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46B14"/>
    <w:rPr>
      <w:rFonts w:eastAsiaTheme="majorEastAsia" w:cstheme="majorBidi"/>
      <w:color w:val="272727" w:themeColor="text1" w:themeTint="D8"/>
    </w:rPr>
  </w:style>
  <w:style w:type="paragraph" w:styleId="Title">
    <w:name w:val="Title"/>
    <w:basedOn w:val="Normal"/>
    <w:next w:val="Normal"/>
    <w:link w:val="TitleChar"/>
    <w:uiPriority w:val="10"/>
    <w:qFormat/>
    <w:rsid w:val="00846B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6B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6B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6B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6B14"/>
    <w:pPr>
      <w:spacing w:before="160"/>
      <w:jc w:val="center"/>
    </w:pPr>
    <w:rPr>
      <w:i/>
      <w:iCs/>
      <w:color w:val="404040" w:themeColor="text1" w:themeTint="BF"/>
    </w:rPr>
  </w:style>
  <w:style w:type="character" w:customStyle="1" w:styleId="QuoteChar">
    <w:name w:val="Quote Char"/>
    <w:basedOn w:val="DefaultParagraphFont"/>
    <w:link w:val="Quote"/>
    <w:uiPriority w:val="29"/>
    <w:rsid w:val="00846B14"/>
    <w:rPr>
      <w:i/>
      <w:iCs/>
      <w:color w:val="404040" w:themeColor="text1" w:themeTint="BF"/>
    </w:rPr>
  </w:style>
  <w:style w:type="paragraph" w:styleId="ListParagraph">
    <w:name w:val="List Paragraph"/>
    <w:aliases w:val="Bullets,Paragraphe de liste1,References,List Paragraph1,Grille moyenne 1 - Accent 21,Liste couleur - Accent 11,Liste couleur - Accent 111,Paragraphe de liste3,List Paragraph2,List Paragraph (numbered (a)),Liste 1,List Paragraph nowy"/>
    <w:basedOn w:val="Normal"/>
    <w:link w:val="ListParagraphChar"/>
    <w:uiPriority w:val="34"/>
    <w:qFormat/>
    <w:rsid w:val="00846B14"/>
    <w:pPr>
      <w:ind w:left="720"/>
      <w:contextualSpacing/>
    </w:pPr>
  </w:style>
  <w:style w:type="character" w:styleId="IntenseEmphasis">
    <w:name w:val="Intense Emphasis"/>
    <w:basedOn w:val="DefaultParagraphFont"/>
    <w:uiPriority w:val="21"/>
    <w:qFormat/>
    <w:rsid w:val="00846B14"/>
    <w:rPr>
      <w:i/>
      <w:iCs/>
      <w:color w:val="2F5496" w:themeColor="accent1" w:themeShade="BF"/>
    </w:rPr>
  </w:style>
  <w:style w:type="paragraph" w:styleId="IntenseQuote">
    <w:name w:val="Intense Quote"/>
    <w:basedOn w:val="Normal"/>
    <w:next w:val="Normal"/>
    <w:link w:val="IntenseQuoteChar"/>
    <w:uiPriority w:val="30"/>
    <w:qFormat/>
    <w:rsid w:val="00846B1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46B14"/>
    <w:rPr>
      <w:i/>
      <w:iCs/>
      <w:color w:val="2F5496" w:themeColor="accent1" w:themeShade="BF"/>
    </w:rPr>
  </w:style>
  <w:style w:type="character" w:styleId="IntenseReference">
    <w:name w:val="Intense Reference"/>
    <w:basedOn w:val="DefaultParagraphFont"/>
    <w:uiPriority w:val="32"/>
    <w:qFormat/>
    <w:rsid w:val="00846B14"/>
    <w:rPr>
      <w:b/>
      <w:bCs/>
      <w:smallCaps/>
      <w:color w:val="2F5496" w:themeColor="accent1" w:themeShade="BF"/>
      <w:spacing w:val="5"/>
    </w:rPr>
  </w:style>
  <w:style w:type="paragraph" w:customStyle="1" w:styleId="Default">
    <w:name w:val="Default"/>
    <w:rsid w:val="00846B14"/>
    <w:pPr>
      <w:autoSpaceDE w:val="0"/>
      <w:autoSpaceDN w:val="0"/>
      <w:adjustRightInd w:val="0"/>
      <w:spacing w:after="0" w:line="240" w:lineRule="auto"/>
    </w:pPr>
    <w:rPr>
      <w:rFonts w:ascii="Calibri" w:hAnsi="Calibri" w:cs="Calibri"/>
      <w:color w:val="000000"/>
      <w:kern w:val="0"/>
      <w:sz w:val="24"/>
      <w:szCs w:val="24"/>
      <w:lang w:val="fr-FR"/>
      <w14:ligatures w14:val="none"/>
    </w:rPr>
  </w:style>
  <w:style w:type="character" w:customStyle="1" w:styleId="ListParagraphChar">
    <w:name w:val="List Paragraph Char"/>
    <w:aliases w:val="Bullets Char,Paragraphe de liste1 Char,References Char,List Paragraph1 Char,Grille moyenne 1 - Accent 21 Char,Liste couleur - Accent 11 Char,Liste couleur - Accent 111 Char,Paragraphe de liste3 Char,List Paragraph2 Char,Liste 1 Char"/>
    <w:link w:val="ListParagraph"/>
    <w:uiPriority w:val="34"/>
    <w:qFormat/>
    <w:rsid w:val="00846B14"/>
  </w:style>
  <w:style w:type="paragraph" w:styleId="Header">
    <w:name w:val="header"/>
    <w:basedOn w:val="Normal"/>
    <w:link w:val="HeaderChar"/>
    <w:uiPriority w:val="99"/>
    <w:unhideWhenUsed/>
    <w:rsid w:val="00EC47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47B0"/>
  </w:style>
  <w:style w:type="paragraph" w:styleId="Footer">
    <w:name w:val="footer"/>
    <w:basedOn w:val="Normal"/>
    <w:link w:val="FooterChar"/>
    <w:uiPriority w:val="99"/>
    <w:unhideWhenUsed/>
    <w:rsid w:val="00EC47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47B0"/>
  </w:style>
  <w:style w:type="character" w:styleId="CommentReference">
    <w:name w:val="annotation reference"/>
    <w:basedOn w:val="DefaultParagraphFont"/>
    <w:uiPriority w:val="99"/>
    <w:semiHidden/>
    <w:unhideWhenUsed/>
    <w:rsid w:val="00B7618B"/>
    <w:rPr>
      <w:sz w:val="16"/>
      <w:szCs w:val="16"/>
    </w:rPr>
  </w:style>
  <w:style w:type="paragraph" w:styleId="CommentText">
    <w:name w:val="annotation text"/>
    <w:basedOn w:val="Normal"/>
    <w:link w:val="CommentTextChar"/>
    <w:uiPriority w:val="99"/>
    <w:unhideWhenUsed/>
    <w:rsid w:val="00B7618B"/>
    <w:pPr>
      <w:spacing w:line="240" w:lineRule="auto"/>
    </w:pPr>
    <w:rPr>
      <w:sz w:val="20"/>
      <w:szCs w:val="20"/>
    </w:rPr>
  </w:style>
  <w:style w:type="character" w:customStyle="1" w:styleId="CommentTextChar">
    <w:name w:val="Comment Text Char"/>
    <w:basedOn w:val="DefaultParagraphFont"/>
    <w:link w:val="CommentText"/>
    <w:uiPriority w:val="99"/>
    <w:rsid w:val="00B7618B"/>
    <w:rPr>
      <w:sz w:val="20"/>
      <w:szCs w:val="20"/>
    </w:rPr>
  </w:style>
  <w:style w:type="paragraph" w:styleId="CommentSubject">
    <w:name w:val="annotation subject"/>
    <w:basedOn w:val="CommentText"/>
    <w:next w:val="CommentText"/>
    <w:link w:val="CommentSubjectChar"/>
    <w:uiPriority w:val="99"/>
    <w:semiHidden/>
    <w:unhideWhenUsed/>
    <w:rsid w:val="00B7618B"/>
    <w:rPr>
      <w:b/>
      <w:bCs/>
    </w:rPr>
  </w:style>
  <w:style w:type="character" w:customStyle="1" w:styleId="CommentSubjectChar">
    <w:name w:val="Comment Subject Char"/>
    <w:basedOn w:val="CommentTextChar"/>
    <w:link w:val="CommentSubject"/>
    <w:uiPriority w:val="99"/>
    <w:semiHidden/>
    <w:rsid w:val="00B7618B"/>
    <w:rPr>
      <w:b/>
      <w:bCs/>
      <w:sz w:val="20"/>
      <w:szCs w:val="20"/>
    </w:rPr>
  </w:style>
  <w:style w:type="paragraph" w:styleId="Revision">
    <w:name w:val="Revision"/>
    <w:hidden/>
    <w:uiPriority w:val="99"/>
    <w:semiHidden/>
    <w:rsid w:val="00B776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445afc7-8147-48fd-9212-af8008ee1f68}" enabled="1" method="Standard" siteId="{77920909-8782-4efb-aaf1-44ac114d7c03}"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1911</Words>
  <Characters>10897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Bocari Oula</cp:lastModifiedBy>
  <cp:revision>2</cp:revision>
  <dcterms:created xsi:type="dcterms:W3CDTF">2025-11-17T14:56:00Z</dcterms:created>
  <dcterms:modified xsi:type="dcterms:W3CDTF">2025-11-17T14:56:00Z</dcterms:modified>
</cp:coreProperties>
</file>